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4586" w:rsidRDefault="004C4586">
      <w:r>
        <w:rPr>
          <w:noProof/>
        </w:rPr>
        <w:drawing>
          <wp:inline distT="0" distB="0" distL="0" distR="0">
            <wp:extent cx="2714625" cy="762000"/>
            <wp:effectExtent l="0" t="0" r="9525" b="0"/>
            <wp:docPr id="1" name="圖片 1" descr="https://n.yam.com/Content/img/heade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n.yam.com/Content/img/header-logo.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714625" cy="762000"/>
                    </a:xfrm>
                    <a:prstGeom prst="rect">
                      <a:avLst/>
                    </a:prstGeom>
                    <a:noFill/>
                    <a:ln>
                      <a:noFill/>
                    </a:ln>
                  </pic:spPr>
                </pic:pic>
              </a:graphicData>
            </a:graphic>
          </wp:inline>
        </w:drawing>
      </w:r>
    </w:p>
    <w:p w:rsidR="004C4586" w:rsidRPr="004C4586" w:rsidRDefault="004C4586" w:rsidP="004C4586"/>
    <w:p w:rsidR="004C4586" w:rsidRPr="004C4586" w:rsidRDefault="004C4586" w:rsidP="004C4586"/>
    <w:p w:rsidR="004C4586" w:rsidRDefault="004C4586" w:rsidP="004C4586"/>
    <w:p w:rsidR="004C4586" w:rsidRPr="004C4586" w:rsidRDefault="004C4586" w:rsidP="004C4586">
      <w:pPr>
        <w:widowControl/>
        <w:shd w:val="clear" w:color="auto" w:fill="F2F2F2"/>
        <w:spacing w:after="180"/>
        <w:textAlignment w:val="baseline"/>
        <w:outlineLvl w:val="0"/>
        <w:rPr>
          <w:rFonts w:ascii="inherit" w:eastAsia="新細明體" w:hAnsi="inherit" w:cs="Open Sans"/>
          <w:b/>
          <w:bCs/>
          <w:color w:val="1F1F1F"/>
          <w:kern w:val="36"/>
          <w:sz w:val="48"/>
          <w:szCs w:val="48"/>
        </w:rPr>
      </w:pPr>
      <w:r w:rsidRPr="004C4586">
        <w:rPr>
          <w:rFonts w:ascii="inherit" w:eastAsia="新細明體" w:hAnsi="inherit" w:cs="Open Sans"/>
          <w:b/>
          <w:bCs/>
          <w:color w:val="1F1F1F"/>
          <w:kern w:val="36"/>
          <w:sz w:val="48"/>
          <w:szCs w:val="48"/>
        </w:rPr>
        <w:t>輔英科大兩代護理人才齊揚名</w:t>
      </w:r>
      <w:r w:rsidRPr="004C4586">
        <w:rPr>
          <w:rFonts w:ascii="inherit" w:eastAsia="新細明體" w:hAnsi="inherit" w:cs="Open Sans"/>
          <w:b/>
          <w:bCs/>
          <w:color w:val="1F1F1F"/>
          <w:kern w:val="36"/>
          <w:sz w:val="48"/>
          <w:szCs w:val="48"/>
        </w:rPr>
        <w:t xml:space="preserve"> </w:t>
      </w:r>
      <w:r w:rsidRPr="004C4586">
        <w:rPr>
          <w:rFonts w:ascii="inherit" w:eastAsia="新細明體" w:hAnsi="inherit" w:cs="Open Sans"/>
          <w:b/>
          <w:bCs/>
          <w:color w:val="1F1F1F"/>
          <w:kern w:val="36"/>
          <w:sz w:val="48"/>
          <w:szCs w:val="48"/>
        </w:rPr>
        <w:t>傑出校友與技能國手傳承榮光</w:t>
      </w:r>
    </w:p>
    <w:p w:rsidR="004C4586" w:rsidRPr="004C4586" w:rsidRDefault="004C4586" w:rsidP="004C4586">
      <w:pPr>
        <w:widowControl/>
        <w:shd w:val="clear" w:color="auto" w:fill="F2F2F2"/>
        <w:textAlignment w:val="baseline"/>
        <w:rPr>
          <w:rFonts w:ascii="Open Sans" w:eastAsia="新細明體" w:hAnsi="Open Sans" w:cs="Open Sans"/>
          <w:color w:val="707070"/>
          <w:kern w:val="0"/>
          <w:sz w:val="27"/>
          <w:szCs w:val="27"/>
        </w:rPr>
      </w:pPr>
      <w:hyperlink r:id="rId5" w:history="1">
        <w:r w:rsidRPr="004C4586">
          <w:rPr>
            <w:rFonts w:ascii="inherit" w:eastAsia="新細明體" w:hAnsi="inherit" w:cs="Open Sans"/>
            <w:color w:val="227D51"/>
            <w:kern w:val="0"/>
            <w:sz w:val="21"/>
            <w:szCs w:val="21"/>
            <w:u w:val="single"/>
            <w:bdr w:val="none" w:sz="0" w:space="0" w:color="auto" w:frame="1"/>
          </w:rPr>
          <w:t>焦點時報</w:t>
        </w:r>
      </w:hyperlink>
    </w:p>
    <w:p w:rsidR="004C4586" w:rsidRPr="004C4586" w:rsidRDefault="004C4586" w:rsidP="004C4586">
      <w:pPr>
        <w:widowControl/>
        <w:shd w:val="clear" w:color="auto" w:fill="F2F2F2"/>
        <w:textAlignment w:val="baseline"/>
        <w:rPr>
          <w:rFonts w:ascii="inherit" w:eastAsia="新細明體" w:hAnsi="inherit" w:cs="Open Sans"/>
          <w:color w:val="707070"/>
          <w:kern w:val="0"/>
          <w:sz w:val="27"/>
          <w:szCs w:val="27"/>
        </w:rPr>
      </w:pPr>
      <w:r w:rsidRPr="004C4586">
        <w:rPr>
          <w:rFonts w:ascii="inherit" w:eastAsia="新細明體" w:hAnsi="inherit" w:cs="Open Sans"/>
          <w:color w:val="707070"/>
          <w:kern w:val="0"/>
          <w:sz w:val="27"/>
          <w:szCs w:val="27"/>
        </w:rPr>
        <w:t>焦點時報</w:t>
      </w:r>
      <w:r w:rsidRPr="004C4586">
        <w:rPr>
          <w:rFonts w:ascii="inherit" w:eastAsia="新細明體" w:hAnsi="inherit" w:cs="Open Sans"/>
          <w:color w:val="707070"/>
          <w:kern w:val="0"/>
          <w:sz w:val="27"/>
          <w:szCs w:val="27"/>
        </w:rPr>
        <w:t>/</w:t>
      </w:r>
      <w:r w:rsidRPr="004C4586">
        <w:rPr>
          <w:rFonts w:ascii="inherit" w:eastAsia="新細明體" w:hAnsi="inherit" w:cs="Open Sans"/>
          <w:color w:val="707070"/>
          <w:kern w:val="0"/>
          <w:sz w:val="27"/>
          <w:szCs w:val="27"/>
        </w:rPr>
        <w:t>焦點時報</w:t>
      </w:r>
    </w:p>
    <w:p w:rsidR="004C4586" w:rsidRPr="004C4586" w:rsidRDefault="004C4586" w:rsidP="004C4586">
      <w:pPr>
        <w:widowControl/>
        <w:shd w:val="clear" w:color="auto" w:fill="F2F2F2"/>
        <w:textAlignment w:val="baseline"/>
        <w:rPr>
          <w:rFonts w:ascii="Open Sans" w:eastAsia="新細明體" w:hAnsi="Open Sans" w:cs="Open Sans"/>
          <w:color w:val="707070"/>
          <w:kern w:val="0"/>
          <w:sz w:val="27"/>
          <w:szCs w:val="27"/>
        </w:rPr>
      </w:pPr>
      <w:r w:rsidRPr="004C4586">
        <w:rPr>
          <w:rFonts w:ascii="inherit" w:eastAsia="新細明體" w:hAnsi="inherit" w:cs="Open Sans"/>
          <w:color w:val="707070"/>
          <w:kern w:val="0"/>
          <w:sz w:val="27"/>
          <w:szCs w:val="27"/>
          <w:bdr w:val="none" w:sz="0" w:space="0" w:color="auto" w:frame="1"/>
        </w:rPr>
        <w:t xml:space="preserve">11 </w:t>
      </w:r>
      <w:r w:rsidRPr="004C4586">
        <w:rPr>
          <w:rFonts w:ascii="inherit" w:eastAsia="新細明體" w:hAnsi="inherit" w:cs="Open Sans"/>
          <w:color w:val="707070"/>
          <w:kern w:val="0"/>
          <w:sz w:val="27"/>
          <w:szCs w:val="27"/>
          <w:bdr w:val="none" w:sz="0" w:space="0" w:color="auto" w:frame="1"/>
        </w:rPr>
        <w:t>天前</w:t>
      </w:r>
    </w:p>
    <w:p w:rsidR="004C4586" w:rsidRPr="004C4586" w:rsidRDefault="004C4586" w:rsidP="004C4586">
      <w:pPr>
        <w:widowControl/>
        <w:shd w:val="clear" w:color="auto" w:fill="F2F2F2"/>
        <w:textAlignment w:val="baseline"/>
        <w:rPr>
          <w:rFonts w:ascii="inherit" w:eastAsia="新細明體" w:hAnsi="inherit" w:cs="Open Sans"/>
          <w:color w:val="1F1F1F"/>
          <w:kern w:val="0"/>
          <w:szCs w:val="24"/>
        </w:rPr>
      </w:pPr>
      <w:r w:rsidRPr="004C4586">
        <w:rPr>
          <w:rFonts w:ascii="inherit" w:eastAsia="新細明體" w:hAnsi="inherit" w:cs="Open Sans" w:hint="eastAsia"/>
          <w:noProof/>
          <w:color w:val="1F1F1F"/>
          <w:kern w:val="0"/>
          <w:szCs w:val="24"/>
        </w:rPr>
        <w:drawing>
          <wp:inline distT="0" distB="0" distL="0" distR="0">
            <wp:extent cx="7620000" cy="5076825"/>
            <wp:effectExtent l="0" t="0" r="0" b="9525"/>
            <wp:docPr id="3" name="圖片 3" descr="https://focus.586.com.tw/wp-content/uploads/2025/12/%E5%9C%96%E4%B8%80-800x5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focus.586.com.tw/wp-content/uploads/2025/12/%E5%9C%96%E4%B8%80-800x533.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620000" cy="5076825"/>
                    </a:xfrm>
                    <a:prstGeom prst="rect">
                      <a:avLst/>
                    </a:prstGeom>
                    <a:noFill/>
                    <a:ln>
                      <a:noFill/>
                    </a:ln>
                  </pic:spPr>
                </pic:pic>
              </a:graphicData>
            </a:graphic>
          </wp:inline>
        </w:drawing>
      </w:r>
      <w:r w:rsidRPr="004C4586">
        <w:rPr>
          <w:rFonts w:ascii="inherit" w:eastAsia="新細明體" w:hAnsi="inherit" w:cs="Open Sans"/>
          <w:color w:val="1F1F1F"/>
          <w:kern w:val="0"/>
          <w:szCs w:val="24"/>
        </w:rPr>
        <w:t>圖</w:t>
      </w:r>
      <w:r w:rsidRPr="004C4586">
        <w:rPr>
          <w:rFonts w:ascii="inherit" w:eastAsia="新細明體" w:hAnsi="inherit" w:cs="Open Sans"/>
          <w:color w:val="1F1F1F"/>
          <w:kern w:val="0"/>
          <w:szCs w:val="24"/>
        </w:rPr>
        <w:t>/</w:t>
      </w:r>
      <w:r w:rsidRPr="004C4586">
        <w:rPr>
          <w:rFonts w:ascii="inherit" w:eastAsia="新細明體" w:hAnsi="inherit" w:cs="Open Sans"/>
          <w:color w:val="1F1F1F"/>
          <w:kern w:val="0"/>
          <w:szCs w:val="24"/>
        </w:rPr>
        <w:t>輔英科大附設醫院鄭慧如</w:t>
      </w:r>
      <w:r w:rsidRPr="004C4586">
        <w:rPr>
          <w:rFonts w:ascii="inherit" w:eastAsia="新細明體" w:hAnsi="inherit" w:cs="Open Sans"/>
          <w:color w:val="1F1F1F"/>
          <w:kern w:val="0"/>
          <w:szCs w:val="24"/>
        </w:rPr>
        <w:t>(</w:t>
      </w:r>
      <w:r w:rsidRPr="004C4586">
        <w:rPr>
          <w:rFonts w:ascii="inherit" w:eastAsia="新細明體" w:hAnsi="inherit" w:cs="Open Sans"/>
          <w:color w:val="1F1F1F"/>
          <w:kern w:val="0"/>
          <w:szCs w:val="24"/>
        </w:rPr>
        <w:t>左前一</w:t>
      </w:r>
      <w:r w:rsidRPr="004C4586">
        <w:rPr>
          <w:rFonts w:ascii="inherit" w:eastAsia="新細明體" w:hAnsi="inherit" w:cs="Open Sans"/>
          <w:color w:val="1F1F1F"/>
          <w:kern w:val="0"/>
          <w:szCs w:val="24"/>
        </w:rPr>
        <w:t>)</w:t>
      </w:r>
      <w:r w:rsidRPr="004C4586">
        <w:rPr>
          <w:rFonts w:ascii="inherit" w:eastAsia="新細明體" w:hAnsi="inherit" w:cs="Open Sans"/>
          <w:color w:val="1F1F1F"/>
          <w:kern w:val="0"/>
          <w:szCs w:val="24"/>
        </w:rPr>
        <w:t>護理部主任，</w:t>
      </w:r>
      <w:proofErr w:type="gramStart"/>
      <w:r w:rsidRPr="004C4586">
        <w:rPr>
          <w:rFonts w:ascii="inherit" w:eastAsia="新細明體" w:hAnsi="inherit" w:cs="Open Sans"/>
          <w:color w:val="1F1F1F"/>
          <w:kern w:val="0"/>
          <w:szCs w:val="24"/>
        </w:rPr>
        <w:t>獲選輔英</w:t>
      </w:r>
      <w:proofErr w:type="gramEnd"/>
      <w:r w:rsidRPr="004C4586">
        <w:rPr>
          <w:rFonts w:ascii="inherit" w:eastAsia="新細明體" w:hAnsi="inherit" w:cs="Open Sans"/>
          <w:color w:val="1F1F1F"/>
          <w:kern w:val="0"/>
          <w:szCs w:val="24"/>
        </w:rPr>
        <w:t>第十六屆傑出校</w:t>
      </w:r>
      <w:r w:rsidRPr="004C4586">
        <w:rPr>
          <w:rFonts w:ascii="inherit" w:eastAsia="新細明體" w:hAnsi="inherit" w:cs="Open Sans"/>
          <w:color w:val="1F1F1F"/>
          <w:kern w:val="0"/>
          <w:szCs w:val="24"/>
        </w:rPr>
        <w:lastRenderedPageBreak/>
        <w:t>友，受邀返校傳遞愛與夢想和學弟妹分享。</w:t>
      </w:r>
      <w:r w:rsidRPr="004C4586">
        <w:rPr>
          <w:rFonts w:ascii="inherit" w:eastAsia="新細明體" w:hAnsi="inherit" w:cs="Open Sans"/>
          <w:color w:val="1F1F1F"/>
          <w:kern w:val="0"/>
          <w:szCs w:val="24"/>
        </w:rPr>
        <w:br/>
      </w:r>
      <w:r w:rsidRPr="004C4586">
        <w:rPr>
          <w:rFonts w:ascii="inherit" w:eastAsia="新細明體" w:hAnsi="inherit" w:cs="Open Sans"/>
          <w:color w:val="1F1F1F"/>
          <w:kern w:val="0"/>
          <w:szCs w:val="24"/>
        </w:rPr>
        <w:t>【焦點時報</w:t>
      </w:r>
      <w:r w:rsidRPr="004C4586">
        <w:rPr>
          <w:rFonts w:ascii="inherit" w:eastAsia="新細明體" w:hAnsi="inherit" w:cs="Open Sans"/>
          <w:color w:val="1F1F1F"/>
          <w:kern w:val="0"/>
          <w:szCs w:val="24"/>
        </w:rPr>
        <w:t>/</w:t>
      </w:r>
      <w:r w:rsidRPr="004C4586">
        <w:rPr>
          <w:rFonts w:ascii="inherit" w:eastAsia="新細明體" w:hAnsi="inherit" w:cs="Open Sans"/>
          <w:color w:val="1F1F1F"/>
          <w:kern w:val="0"/>
          <w:szCs w:val="24"/>
        </w:rPr>
        <w:t>記者張淑慧</w:t>
      </w:r>
      <w:r w:rsidRPr="004C4586">
        <w:rPr>
          <w:rFonts w:ascii="inherit" w:eastAsia="新細明體" w:hAnsi="inherit" w:cs="Open Sans"/>
          <w:color w:val="1F1F1F"/>
          <w:kern w:val="0"/>
          <w:szCs w:val="24"/>
        </w:rPr>
        <w:t xml:space="preserve"> </w:t>
      </w:r>
      <w:r w:rsidRPr="004C4586">
        <w:rPr>
          <w:rFonts w:ascii="inherit" w:eastAsia="新細明體" w:hAnsi="inherit" w:cs="Open Sans"/>
          <w:color w:val="1F1F1F"/>
          <w:kern w:val="0"/>
          <w:szCs w:val="24"/>
        </w:rPr>
        <w:t>報導】輔英科技大學兩代護理人才接力綻放專業光芒。輔英科大附設醫院護理部主任鄭慧如協助組建屏東首家整合式傷口照護中心，嘉惠東港患者，今年榮獲輔英科技大學第十六屆傑出校友殊榮，並受邀返校與學弟妹分享職</w:t>
      </w:r>
      <w:proofErr w:type="gramStart"/>
      <w:r w:rsidRPr="004C4586">
        <w:rPr>
          <w:rFonts w:ascii="inherit" w:eastAsia="新細明體" w:hAnsi="inherit" w:cs="Open Sans"/>
          <w:color w:val="1F1F1F"/>
          <w:kern w:val="0"/>
          <w:szCs w:val="24"/>
        </w:rPr>
        <w:t>涯</w:t>
      </w:r>
      <w:proofErr w:type="gramEnd"/>
      <w:r w:rsidRPr="004C4586">
        <w:rPr>
          <w:rFonts w:ascii="inherit" w:eastAsia="新細明體" w:hAnsi="inherit" w:cs="Open Sans"/>
          <w:color w:val="1F1F1F"/>
          <w:kern w:val="0"/>
          <w:szCs w:val="24"/>
        </w:rPr>
        <w:t>經驗。另一方面</w:t>
      </w:r>
      <w:r w:rsidRPr="004C4586">
        <w:rPr>
          <w:rFonts w:ascii="inherit" w:eastAsia="新細明體" w:hAnsi="inherit" w:cs="Open Sans"/>
          <w:color w:val="1F1F1F"/>
          <w:kern w:val="0"/>
          <w:szCs w:val="24"/>
        </w:rPr>
        <w:t>,</w:t>
      </w:r>
      <w:r w:rsidRPr="004C4586">
        <w:rPr>
          <w:rFonts w:ascii="inherit" w:eastAsia="新細明體" w:hAnsi="inherit" w:cs="Open Sans"/>
          <w:color w:val="1F1F1F"/>
          <w:kern w:val="0"/>
          <w:szCs w:val="24"/>
        </w:rPr>
        <w:t>五專護理科學生張</w:t>
      </w:r>
      <w:proofErr w:type="gramStart"/>
      <w:r w:rsidRPr="004C4586">
        <w:rPr>
          <w:rFonts w:ascii="inherit" w:eastAsia="新細明體" w:hAnsi="inherit" w:cs="Open Sans"/>
          <w:color w:val="1F1F1F"/>
          <w:kern w:val="0"/>
          <w:szCs w:val="24"/>
        </w:rPr>
        <w:t>書涵</w:t>
      </w:r>
      <w:proofErr w:type="gramEnd"/>
      <w:r w:rsidRPr="004C4586">
        <w:rPr>
          <w:rFonts w:ascii="inherit" w:eastAsia="新細明體" w:hAnsi="inherit" w:cs="Open Sans"/>
          <w:color w:val="1F1F1F"/>
          <w:kern w:val="0"/>
          <w:szCs w:val="24"/>
        </w:rPr>
        <w:t>在</w:t>
      </w:r>
      <w:r w:rsidRPr="004C4586">
        <w:rPr>
          <w:rFonts w:ascii="inherit" w:eastAsia="新細明體" w:hAnsi="inherit" w:cs="Open Sans"/>
          <w:color w:val="1F1F1F"/>
          <w:kern w:val="0"/>
          <w:szCs w:val="24"/>
        </w:rPr>
        <w:t>2025</w:t>
      </w:r>
      <w:r w:rsidRPr="004C4586">
        <w:rPr>
          <w:rFonts w:ascii="inherit" w:eastAsia="新細明體" w:hAnsi="inherit" w:cs="Open Sans"/>
          <w:color w:val="1F1F1F"/>
          <w:kern w:val="0"/>
          <w:szCs w:val="24"/>
        </w:rPr>
        <w:t>第三屆亞洲技能競賽健康照護職類勇奪銀牌</w:t>
      </w:r>
      <w:r w:rsidRPr="004C4586">
        <w:rPr>
          <w:rFonts w:ascii="inherit" w:eastAsia="新細明體" w:hAnsi="inherit" w:cs="Open Sans"/>
          <w:color w:val="1F1F1F"/>
          <w:kern w:val="0"/>
          <w:szCs w:val="24"/>
        </w:rPr>
        <w:t>,</w:t>
      </w:r>
      <w:r w:rsidRPr="004C4586">
        <w:rPr>
          <w:rFonts w:ascii="inherit" w:eastAsia="新細明體" w:hAnsi="inherit" w:cs="Open Sans"/>
          <w:color w:val="1F1F1F"/>
          <w:kern w:val="0"/>
          <w:szCs w:val="24"/>
        </w:rPr>
        <w:t>現正積極備戰</w:t>
      </w:r>
      <w:r w:rsidRPr="004C4586">
        <w:rPr>
          <w:rFonts w:ascii="inherit" w:eastAsia="新細明體" w:hAnsi="inherit" w:cs="Open Sans"/>
          <w:color w:val="1F1F1F"/>
          <w:kern w:val="0"/>
          <w:szCs w:val="24"/>
        </w:rPr>
        <w:t>2026</w:t>
      </w:r>
      <w:r w:rsidRPr="004C4586">
        <w:rPr>
          <w:rFonts w:ascii="inherit" w:eastAsia="新細明體" w:hAnsi="inherit" w:cs="Open Sans"/>
          <w:color w:val="1F1F1F"/>
          <w:kern w:val="0"/>
          <w:szCs w:val="24"/>
        </w:rPr>
        <w:t>年上海第</w:t>
      </w:r>
      <w:r w:rsidRPr="004C4586">
        <w:rPr>
          <w:rFonts w:ascii="inherit" w:eastAsia="新細明體" w:hAnsi="inherit" w:cs="Open Sans"/>
          <w:color w:val="1F1F1F"/>
          <w:kern w:val="0"/>
          <w:szCs w:val="24"/>
        </w:rPr>
        <w:t>48</w:t>
      </w:r>
      <w:r w:rsidRPr="004C4586">
        <w:rPr>
          <w:rFonts w:ascii="inherit" w:eastAsia="新細明體" w:hAnsi="inherit" w:cs="Open Sans"/>
          <w:color w:val="1F1F1F"/>
          <w:kern w:val="0"/>
          <w:szCs w:val="24"/>
        </w:rPr>
        <w:t>屆國際技能競賽</w:t>
      </w:r>
      <w:r w:rsidRPr="004C4586">
        <w:rPr>
          <w:rFonts w:ascii="inherit" w:eastAsia="新細明體" w:hAnsi="inherit" w:cs="Open Sans"/>
          <w:color w:val="1F1F1F"/>
          <w:kern w:val="0"/>
          <w:szCs w:val="24"/>
        </w:rPr>
        <w:t>,</w:t>
      </w:r>
      <w:r w:rsidRPr="004C4586">
        <w:rPr>
          <w:rFonts w:ascii="inherit" w:eastAsia="新細明體" w:hAnsi="inherit" w:cs="Open Sans"/>
          <w:color w:val="1F1F1F"/>
          <w:kern w:val="0"/>
          <w:szCs w:val="24"/>
        </w:rPr>
        <w:t>展現新世代護理人才的競爭實力。</w:t>
      </w:r>
    </w:p>
    <w:p w:rsidR="004C4586" w:rsidRPr="004C4586" w:rsidRDefault="004C4586" w:rsidP="004C4586">
      <w:pPr>
        <w:widowControl/>
        <w:shd w:val="clear" w:color="auto" w:fill="F2F2F2"/>
        <w:textAlignment w:val="baseline"/>
        <w:rPr>
          <w:rFonts w:ascii="inherit" w:eastAsia="新細明體" w:hAnsi="inherit" w:cs="Open Sans"/>
          <w:color w:val="1F1F1F"/>
          <w:kern w:val="0"/>
          <w:szCs w:val="24"/>
        </w:rPr>
      </w:pPr>
      <w:r w:rsidRPr="004C4586">
        <w:rPr>
          <w:rFonts w:ascii="inherit" w:eastAsia="新細明體" w:hAnsi="inherit" w:cs="Open Sans"/>
          <w:color w:val="1F1F1F"/>
          <w:kern w:val="0"/>
          <w:szCs w:val="24"/>
        </w:rPr>
        <w:t>輔英科大校長林惠賢表示</w:t>
      </w:r>
      <w:r w:rsidRPr="004C4586">
        <w:rPr>
          <w:rFonts w:ascii="inherit" w:eastAsia="新細明體" w:hAnsi="inherit" w:cs="Open Sans"/>
          <w:color w:val="1F1F1F"/>
          <w:kern w:val="0"/>
          <w:szCs w:val="24"/>
        </w:rPr>
        <w:t>,</w:t>
      </w:r>
      <w:r w:rsidRPr="004C4586">
        <w:rPr>
          <w:rFonts w:ascii="inherit" w:eastAsia="新細明體" w:hAnsi="inherit" w:cs="Open Sans"/>
          <w:color w:val="1F1F1F"/>
          <w:kern w:val="0"/>
          <w:szCs w:val="24"/>
        </w:rPr>
        <w:t>輔英</w:t>
      </w:r>
      <w:r w:rsidRPr="004C4586">
        <w:rPr>
          <w:rFonts w:ascii="inherit" w:eastAsia="新細明體" w:hAnsi="inherit" w:cs="Open Sans"/>
          <w:color w:val="1F1F1F"/>
          <w:kern w:val="0"/>
          <w:szCs w:val="24"/>
        </w:rPr>
        <w:t>67</w:t>
      </w:r>
      <w:r w:rsidRPr="004C4586">
        <w:rPr>
          <w:rFonts w:ascii="inherit" w:eastAsia="新細明體" w:hAnsi="inherit" w:cs="Open Sans"/>
          <w:color w:val="1F1F1F"/>
          <w:kern w:val="0"/>
          <w:szCs w:val="24"/>
        </w:rPr>
        <w:t>年來培育約</w:t>
      </w:r>
      <w:r w:rsidRPr="004C4586">
        <w:rPr>
          <w:rFonts w:ascii="inherit" w:eastAsia="新細明體" w:hAnsi="inherit" w:cs="Open Sans"/>
          <w:color w:val="1F1F1F"/>
          <w:kern w:val="0"/>
          <w:szCs w:val="24"/>
        </w:rPr>
        <w:t>5</w:t>
      </w:r>
      <w:r w:rsidRPr="004C4586">
        <w:rPr>
          <w:rFonts w:ascii="inherit" w:eastAsia="新細明體" w:hAnsi="inherit" w:cs="Open Sans"/>
          <w:color w:val="1F1F1F"/>
          <w:kern w:val="0"/>
          <w:szCs w:val="24"/>
        </w:rPr>
        <w:t>萬名護理人才</w:t>
      </w:r>
      <w:r w:rsidRPr="004C4586">
        <w:rPr>
          <w:rFonts w:ascii="inherit" w:eastAsia="新細明體" w:hAnsi="inherit" w:cs="Open Sans"/>
          <w:color w:val="1F1F1F"/>
          <w:kern w:val="0"/>
          <w:szCs w:val="24"/>
        </w:rPr>
        <w:t>,</w:t>
      </w:r>
      <w:r w:rsidRPr="004C4586">
        <w:rPr>
          <w:rFonts w:ascii="inherit" w:eastAsia="新細明體" w:hAnsi="inherit" w:cs="Open Sans"/>
          <w:color w:val="1F1F1F"/>
          <w:kern w:val="0"/>
          <w:szCs w:val="24"/>
        </w:rPr>
        <w:t>為台灣護理界默默付出。每位堅守崗位的護理人員都是無名英雄</w:t>
      </w:r>
      <w:r w:rsidRPr="004C4586">
        <w:rPr>
          <w:rFonts w:ascii="inherit" w:eastAsia="新細明體" w:hAnsi="inherit" w:cs="Open Sans"/>
          <w:color w:val="1F1F1F"/>
          <w:kern w:val="0"/>
          <w:szCs w:val="24"/>
        </w:rPr>
        <w:t>,</w:t>
      </w:r>
      <w:r w:rsidRPr="004C4586">
        <w:rPr>
          <w:rFonts w:ascii="inherit" w:eastAsia="新細明體" w:hAnsi="inherit" w:cs="Open Sans"/>
          <w:color w:val="1F1F1F"/>
          <w:kern w:val="0"/>
          <w:szCs w:val="24"/>
        </w:rPr>
        <w:t>不求名利</w:t>
      </w:r>
      <w:r w:rsidRPr="004C4586">
        <w:rPr>
          <w:rFonts w:ascii="inherit" w:eastAsia="新細明體" w:hAnsi="inherit" w:cs="Open Sans"/>
          <w:color w:val="1F1F1F"/>
          <w:kern w:val="0"/>
          <w:szCs w:val="24"/>
        </w:rPr>
        <w:t>,</w:t>
      </w:r>
      <w:r w:rsidRPr="004C4586">
        <w:rPr>
          <w:rFonts w:ascii="inherit" w:eastAsia="新細明體" w:hAnsi="inherit" w:cs="Open Sans"/>
          <w:color w:val="1F1F1F"/>
          <w:kern w:val="0"/>
          <w:szCs w:val="24"/>
        </w:rPr>
        <w:t>始終</w:t>
      </w:r>
      <w:proofErr w:type="gramStart"/>
      <w:r w:rsidRPr="004C4586">
        <w:rPr>
          <w:rFonts w:ascii="inherit" w:eastAsia="新細明體" w:hAnsi="inherit" w:cs="Open Sans"/>
          <w:color w:val="1F1F1F"/>
          <w:kern w:val="0"/>
          <w:szCs w:val="24"/>
        </w:rPr>
        <w:t>秉持初心</w:t>
      </w:r>
      <w:proofErr w:type="gramEnd"/>
      <w:r w:rsidRPr="004C4586">
        <w:rPr>
          <w:rFonts w:ascii="inherit" w:eastAsia="新細明體" w:hAnsi="inherit" w:cs="Open Sans"/>
          <w:color w:val="1F1F1F"/>
          <w:kern w:val="0"/>
          <w:szCs w:val="24"/>
        </w:rPr>
        <w:t>,</w:t>
      </w:r>
      <w:r w:rsidRPr="004C4586">
        <w:rPr>
          <w:rFonts w:ascii="inherit" w:eastAsia="新細明體" w:hAnsi="inherit" w:cs="Open Sans"/>
          <w:color w:val="1F1F1F"/>
          <w:kern w:val="0"/>
          <w:szCs w:val="24"/>
        </w:rPr>
        <w:t>貫徹護理使命</w:t>
      </w:r>
      <w:r w:rsidRPr="004C4586">
        <w:rPr>
          <w:rFonts w:ascii="inherit" w:eastAsia="新細明體" w:hAnsi="inherit" w:cs="Open Sans"/>
          <w:color w:val="1F1F1F"/>
          <w:kern w:val="0"/>
          <w:szCs w:val="24"/>
        </w:rPr>
        <w:t>,</w:t>
      </w:r>
      <w:r w:rsidRPr="004C4586">
        <w:rPr>
          <w:rFonts w:ascii="inherit" w:eastAsia="新細明體" w:hAnsi="inherit" w:cs="Open Sans"/>
          <w:color w:val="1F1F1F"/>
          <w:kern w:val="0"/>
          <w:szCs w:val="24"/>
        </w:rPr>
        <w:t>令人欣慰與驕傲。</w:t>
      </w:r>
    </w:p>
    <w:p w:rsidR="004C4586" w:rsidRPr="004C4586" w:rsidRDefault="004C4586" w:rsidP="004C4586">
      <w:pPr>
        <w:widowControl/>
        <w:spacing w:before="100" w:beforeAutospacing="1" w:after="100" w:afterAutospacing="1"/>
        <w:jc w:val="center"/>
        <w:textAlignment w:val="baseline"/>
        <w:rPr>
          <w:ins w:id="0" w:author="Unknown"/>
          <w:rFonts w:ascii="inherit" w:eastAsia="新細明體" w:hAnsi="inherit" w:cs="Open Sans"/>
          <w:color w:val="1F1F1F"/>
          <w:kern w:val="0"/>
          <w:szCs w:val="24"/>
          <w:bdr w:val="none" w:sz="0" w:space="0" w:color="auto" w:frame="1"/>
        </w:rPr>
      </w:pPr>
      <w:ins w:id="1" w:author="Unknown">
        <w:r w:rsidRPr="004C4586">
          <w:rPr>
            <w:rFonts w:ascii="inherit" w:eastAsia="新細明體" w:hAnsi="inherit" w:cs="Open Sans"/>
            <w:color w:val="1F1F1F"/>
            <w:kern w:val="0"/>
            <w:szCs w:val="24"/>
            <w:bdr w:val="none" w:sz="0" w:space="0" w:color="auto" w:frame="1"/>
          </w:rPr>
          <w:t>深入瞭解</w:t>
        </w:r>
      </w:ins>
    </w:p>
    <w:p w:rsidR="004C4586" w:rsidRPr="004C4586" w:rsidRDefault="004C4586" w:rsidP="004C4586">
      <w:pPr>
        <w:widowControl/>
        <w:spacing w:before="100" w:beforeAutospacing="1" w:after="100" w:afterAutospacing="1"/>
        <w:jc w:val="center"/>
        <w:textAlignment w:val="baseline"/>
        <w:rPr>
          <w:ins w:id="2" w:author="Unknown"/>
          <w:rFonts w:ascii="inherit" w:eastAsia="新細明體" w:hAnsi="inherit" w:cs="Open Sans"/>
          <w:color w:val="1F1F1F"/>
          <w:kern w:val="0"/>
          <w:szCs w:val="24"/>
          <w:bdr w:val="none" w:sz="0" w:space="0" w:color="auto" w:frame="1"/>
        </w:rPr>
      </w:pPr>
      <w:ins w:id="3" w:author="Unknown">
        <w:r w:rsidRPr="004C4586">
          <w:rPr>
            <w:rFonts w:ascii="inherit" w:eastAsia="新細明體" w:hAnsi="inherit" w:cs="Open Sans"/>
            <w:color w:val="1F1F1F"/>
            <w:kern w:val="0"/>
            <w:szCs w:val="24"/>
            <w:bdr w:val="none" w:sz="0" w:space="0" w:color="auto" w:frame="1"/>
          </w:rPr>
          <w:t>社會議題書籍</w:t>
        </w:r>
      </w:ins>
    </w:p>
    <w:p w:rsidR="004C4586" w:rsidRPr="004C4586" w:rsidRDefault="004C4586" w:rsidP="004C4586">
      <w:pPr>
        <w:widowControl/>
        <w:spacing w:before="100" w:beforeAutospacing="1" w:after="100" w:afterAutospacing="1"/>
        <w:jc w:val="center"/>
        <w:textAlignment w:val="baseline"/>
        <w:rPr>
          <w:ins w:id="4" w:author="Unknown"/>
          <w:rFonts w:ascii="inherit" w:eastAsia="新細明體" w:hAnsi="inherit" w:cs="Open Sans"/>
          <w:color w:val="1F1F1F"/>
          <w:kern w:val="0"/>
          <w:szCs w:val="24"/>
          <w:bdr w:val="none" w:sz="0" w:space="0" w:color="auto" w:frame="1"/>
        </w:rPr>
      </w:pPr>
      <w:ins w:id="5" w:author="Unknown">
        <w:r w:rsidRPr="004C4586">
          <w:rPr>
            <w:rFonts w:ascii="inherit" w:eastAsia="新細明體" w:hAnsi="inherit" w:cs="Open Sans"/>
            <w:color w:val="1F1F1F"/>
            <w:kern w:val="0"/>
            <w:szCs w:val="24"/>
            <w:bdr w:val="none" w:sz="0" w:space="0" w:color="auto" w:frame="1"/>
          </w:rPr>
          <w:t>旅遊行程規劃</w:t>
        </w:r>
      </w:ins>
    </w:p>
    <w:p w:rsidR="004C4586" w:rsidRPr="004C4586" w:rsidRDefault="004C4586" w:rsidP="004C4586">
      <w:pPr>
        <w:widowControl/>
        <w:spacing w:before="100" w:beforeAutospacing="1" w:after="100" w:afterAutospacing="1"/>
        <w:jc w:val="center"/>
        <w:textAlignment w:val="baseline"/>
        <w:rPr>
          <w:ins w:id="6" w:author="Unknown"/>
          <w:rFonts w:ascii="inherit" w:eastAsia="新細明體" w:hAnsi="inherit" w:cs="Open Sans"/>
          <w:color w:val="1F1F1F"/>
          <w:kern w:val="0"/>
          <w:szCs w:val="24"/>
          <w:bdr w:val="none" w:sz="0" w:space="0" w:color="auto" w:frame="1"/>
        </w:rPr>
      </w:pPr>
      <w:ins w:id="7" w:author="Unknown">
        <w:r w:rsidRPr="004C4586">
          <w:rPr>
            <w:rFonts w:ascii="inherit" w:eastAsia="新細明體" w:hAnsi="inherit" w:cs="Open Sans"/>
            <w:color w:val="1F1F1F"/>
            <w:kern w:val="0"/>
            <w:szCs w:val="24"/>
            <w:bdr w:val="none" w:sz="0" w:space="0" w:color="auto" w:frame="1"/>
          </w:rPr>
          <w:t>國際新聞</w:t>
        </w:r>
      </w:ins>
    </w:p>
    <w:p w:rsidR="004C4586" w:rsidRPr="004C4586" w:rsidRDefault="004C4586" w:rsidP="004C4586">
      <w:pPr>
        <w:widowControl/>
        <w:spacing w:before="100" w:beforeAutospacing="1" w:after="100" w:afterAutospacing="1"/>
        <w:jc w:val="center"/>
        <w:textAlignment w:val="baseline"/>
        <w:rPr>
          <w:ins w:id="8" w:author="Unknown"/>
          <w:rFonts w:ascii="inherit" w:eastAsia="新細明體" w:hAnsi="inherit" w:cs="Open Sans"/>
          <w:color w:val="1F1F1F"/>
          <w:kern w:val="0"/>
          <w:szCs w:val="24"/>
          <w:bdr w:val="none" w:sz="0" w:space="0" w:color="auto" w:frame="1"/>
        </w:rPr>
      </w:pPr>
      <w:ins w:id="9" w:author="Unknown">
        <w:r w:rsidRPr="004C4586">
          <w:rPr>
            <w:rFonts w:ascii="inherit" w:eastAsia="新細明體" w:hAnsi="inherit" w:cs="Open Sans"/>
            <w:color w:val="1F1F1F"/>
            <w:kern w:val="0"/>
            <w:szCs w:val="24"/>
            <w:bdr w:val="none" w:sz="0" w:space="0" w:color="auto" w:frame="1"/>
          </w:rPr>
          <w:t>地方特色活動</w:t>
        </w:r>
      </w:ins>
    </w:p>
    <w:p w:rsidR="004C4586" w:rsidRPr="004C4586" w:rsidRDefault="004C4586" w:rsidP="004C4586">
      <w:pPr>
        <w:widowControl/>
        <w:spacing w:before="100" w:beforeAutospacing="1" w:after="100" w:afterAutospacing="1"/>
        <w:jc w:val="center"/>
        <w:textAlignment w:val="baseline"/>
        <w:rPr>
          <w:ins w:id="10" w:author="Unknown"/>
          <w:rFonts w:ascii="inherit" w:eastAsia="新細明體" w:hAnsi="inherit" w:cs="Open Sans"/>
          <w:color w:val="1F1F1F"/>
          <w:kern w:val="0"/>
          <w:szCs w:val="24"/>
          <w:bdr w:val="none" w:sz="0" w:space="0" w:color="auto" w:frame="1"/>
        </w:rPr>
      </w:pPr>
      <w:ins w:id="11" w:author="Unknown">
        <w:r w:rsidRPr="004C4586">
          <w:rPr>
            <w:rFonts w:ascii="inherit" w:eastAsia="新細明體" w:hAnsi="inherit" w:cs="Open Sans"/>
            <w:color w:val="1F1F1F"/>
            <w:kern w:val="0"/>
            <w:szCs w:val="24"/>
            <w:bdr w:val="none" w:sz="0" w:space="0" w:color="auto" w:frame="1"/>
          </w:rPr>
          <w:t>國內新聞</w:t>
        </w:r>
      </w:ins>
    </w:p>
    <w:p w:rsidR="004C4586" w:rsidRPr="004C4586" w:rsidRDefault="004C4586" w:rsidP="004C4586">
      <w:pPr>
        <w:widowControl/>
        <w:spacing w:before="100" w:beforeAutospacing="1" w:after="100" w:afterAutospacing="1"/>
        <w:jc w:val="center"/>
        <w:textAlignment w:val="baseline"/>
        <w:rPr>
          <w:ins w:id="12" w:author="Unknown"/>
          <w:rFonts w:ascii="inherit" w:eastAsia="新細明體" w:hAnsi="inherit" w:cs="Open Sans"/>
          <w:color w:val="1F1F1F"/>
          <w:kern w:val="0"/>
          <w:szCs w:val="24"/>
          <w:bdr w:val="none" w:sz="0" w:space="0" w:color="auto" w:frame="1"/>
        </w:rPr>
      </w:pPr>
      <w:ins w:id="13" w:author="Unknown">
        <w:r w:rsidRPr="004C4586">
          <w:rPr>
            <w:rFonts w:ascii="inherit" w:eastAsia="新細明體" w:hAnsi="inherit" w:cs="Open Sans"/>
            <w:color w:val="1F1F1F"/>
            <w:kern w:val="0"/>
            <w:szCs w:val="24"/>
            <w:bdr w:val="none" w:sz="0" w:space="0" w:color="auto" w:frame="1"/>
          </w:rPr>
          <w:t>政治新聞</w:t>
        </w:r>
      </w:ins>
    </w:p>
    <w:p w:rsidR="004C4586" w:rsidRPr="004C4586" w:rsidRDefault="004C4586" w:rsidP="004C4586">
      <w:pPr>
        <w:widowControl/>
        <w:spacing w:before="100" w:beforeAutospacing="1" w:after="100" w:afterAutospacing="1"/>
        <w:jc w:val="center"/>
        <w:textAlignment w:val="baseline"/>
        <w:rPr>
          <w:ins w:id="14" w:author="Unknown"/>
          <w:rFonts w:ascii="inherit" w:eastAsia="新細明體" w:hAnsi="inherit" w:cs="Open Sans"/>
          <w:color w:val="1F1F1F"/>
          <w:kern w:val="0"/>
          <w:szCs w:val="24"/>
          <w:bdr w:val="none" w:sz="0" w:space="0" w:color="auto" w:frame="1"/>
        </w:rPr>
      </w:pPr>
      <w:ins w:id="15" w:author="Unknown">
        <w:r w:rsidRPr="004C4586">
          <w:rPr>
            <w:rFonts w:ascii="inherit" w:eastAsia="新細明體" w:hAnsi="inherit" w:cs="Open Sans"/>
            <w:color w:val="1F1F1F"/>
            <w:kern w:val="0"/>
            <w:szCs w:val="24"/>
            <w:bdr w:val="none" w:sz="0" w:space="0" w:color="auto" w:frame="1"/>
          </w:rPr>
          <w:t>氣象資訊</w:t>
        </w:r>
      </w:ins>
    </w:p>
    <w:p w:rsidR="004C4586" w:rsidRPr="004C4586" w:rsidRDefault="004C4586" w:rsidP="004C4586">
      <w:pPr>
        <w:widowControl/>
        <w:spacing w:before="100" w:beforeAutospacing="1" w:after="100" w:afterAutospacing="1"/>
        <w:jc w:val="center"/>
        <w:textAlignment w:val="baseline"/>
        <w:rPr>
          <w:ins w:id="16" w:author="Unknown"/>
          <w:rFonts w:ascii="inherit" w:eastAsia="新細明體" w:hAnsi="inherit" w:cs="Open Sans"/>
          <w:color w:val="1F1F1F"/>
          <w:kern w:val="0"/>
          <w:szCs w:val="24"/>
          <w:bdr w:val="none" w:sz="0" w:space="0" w:color="auto" w:frame="1"/>
        </w:rPr>
      </w:pPr>
      <w:ins w:id="17" w:author="Unknown">
        <w:r w:rsidRPr="004C4586">
          <w:rPr>
            <w:rFonts w:ascii="inherit" w:eastAsia="新細明體" w:hAnsi="inherit" w:cs="Open Sans"/>
            <w:color w:val="1F1F1F"/>
            <w:kern w:val="0"/>
            <w:szCs w:val="24"/>
            <w:bdr w:val="none" w:sz="0" w:space="0" w:color="auto" w:frame="1"/>
          </w:rPr>
          <w:t>RSS</w:t>
        </w:r>
        <w:r w:rsidRPr="004C4586">
          <w:rPr>
            <w:rFonts w:ascii="inherit" w:eastAsia="新細明體" w:hAnsi="inherit" w:cs="Open Sans"/>
            <w:color w:val="1F1F1F"/>
            <w:kern w:val="0"/>
            <w:szCs w:val="24"/>
            <w:bdr w:val="none" w:sz="0" w:space="0" w:color="auto" w:frame="1"/>
          </w:rPr>
          <w:t>訂閱服務</w:t>
        </w:r>
      </w:ins>
    </w:p>
    <w:p w:rsidR="004C4586" w:rsidRPr="004C4586" w:rsidRDefault="004C4586" w:rsidP="004C4586">
      <w:pPr>
        <w:widowControl/>
        <w:spacing w:before="100" w:beforeAutospacing="1" w:after="100" w:afterAutospacing="1"/>
        <w:jc w:val="center"/>
        <w:textAlignment w:val="baseline"/>
        <w:rPr>
          <w:ins w:id="18" w:author="Unknown"/>
          <w:rFonts w:ascii="inherit" w:eastAsia="新細明體" w:hAnsi="inherit" w:cs="Open Sans"/>
          <w:color w:val="1F1F1F"/>
          <w:kern w:val="0"/>
          <w:szCs w:val="24"/>
          <w:bdr w:val="none" w:sz="0" w:space="0" w:color="auto" w:frame="1"/>
        </w:rPr>
      </w:pPr>
      <w:ins w:id="19" w:author="Unknown">
        <w:r w:rsidRPr="004C4586">
          <w:rPr>
            <w:rFonts w:ascii="inherit" w:eastAsia="新細明體" w:hAnsi="inherit" w:cs="Open Sans"/>
            <w:color w:val="1F1F1F"/>
            <w:kern w:val="0"/>
            <w:szCs w:val="24"/>
            <w:bdr w:val="none" w:sz="0" w:space="0" w:color="auto" w:frame="1"/>
          </w:rPr>
          <w:t>旅遊資訊</w:t>
        </w:r>
      </w:ins>
    </w:p>
    <w:p w:rsidR="004C4586" w:rsidRPr="004C4586" w:rsidRDefault="004C4586" w:rsidP="004C4586">
      <w:pPr>
        <w:widowControl/>
        <w:spacing w:before="100" w:beforeAutospacing="1" w:after="100" w:afterAutospacing="1"/>
        <w:jc w:val="center"/>
        <w:textAlignment w:val="baseline"/>
        <w:rPr>
          <w:ins w:id="20" w:author="Unknown"/>
          <w:rFonts w:ascii="inherit" w:eastAsia="新細明體" w:hAnsi="inherit" w:cs="Open Sans"/>
          <w:color w:val="1F1F1F"/>
          <w:kern w:val="0"/>
          <w:szCs w:val="24"/>
          <w:bdr w:val="none" w:sz="0" w:space="0" w:color="auto" w:frame="1"/>
        </w:rPr>
      </w:pPr>
      <w:ins w:id="21" w:author="Unknown">
        <w:r w:rsidRPr="004C4586">
          <w:rPr>
            <w:rFonts w:ascii="inherit" w:eastAsia="新細明體" w:hAnsi="inherit" w:cs="Open Sans"/>
            <w:color w:val="1F1F1F"/>
            <w:kern w:val="0"/>
            <w:szCs w:val="24"/>
            <w:bdr w:val="none" w:sz="0" w:space="0" w:color="auto" w:frame="1"/>
          </w:rPr>
          <w:t>財經投資課程</w:t>
        </w:r>
      </w:ins>
    </w:p>
    <w:p w:rsidR="004C4586" w:rsidRPr="004C4586" w:rsidRDefault="004C4586" w:rsidP="004C4586">
      <w:pPr>
        <w:widowControl/>
        <w:shd w:val="clear" w:color="auto" w:fill="F2F2F2"/>
        <w:textAlignment w:val="baseline"/>
        <w:rPr>
          <w:rFonts w:ascii="inherit" w:eastAsia="新細明體" w:hAnsi="inherit" w:cs="Open Sans"/>
          <w:color w:val="1F1F1F"/>
          <w:kern w:val="0"/>
          <w:szCs w:val="24"/>
        </w:rPr>
      </w:pPr>
      <w:r w:rsidRPr="004C4586">
        <w:rPr>
          <w:rFonts w:ascii="inherit" w:eastAsia="新細明體" w:hAnsi="inherit" w:cs="Open Sans"/>
          <w:color w:val="1F1F1F"/>
          <w:kern w:val="0"/>
          <w:szCs w:val="24"/>
        </w:rPr>
        <w:t>護理學院院長林佑</w:t>
      </w:r>
      <w:proofErr w:type="gramStart"/>
      <w:r w:rsidRPr="004C4586">
        <w:rPr>
          <w:rFonts w:ascii="inherit" w:eastAsia="新細明體" w:hAnsi="inherit" w:cs="Open Sans"/>
          <w:color w:val="1F1F1F"/>
          <w:kern w:val="0"/>
          <w:szCs w:val="24"/>
        </w:rPr>
        <w:t>樺</w:t>
      </w:r>
      <w:proofErr w:type="gramEnd"/>
      <w:r w:rsidRPr="004C4586">
        <w:rPr>
          <w:rFonts w:ascii="inherit" w:eastAsia="新細明體" w:hAnsi="inherit" w:cs="Open Sans"/>
          <w:color w:val="1F1F1F"/>
          <w:kern w:val="0"/>
          <w:szCs w:val="24"/>
        </w:rPr>
        <w:t>指出</w:t>
      </w:r>
      <w:r w:rsidRPr="004C4586">
        <w:rPr>
          <w:rFonts w:ascii="inherit" w:eastAsia="新細明體" w:hAnsi="inherit" w:cs="Open Sans"/>
          <w:color w:val="1F1F1F"/>
          <w:kern w:val="0"/>
          <w:szCs w:val="24"/>
        </w:rPr>
        <w:t>,</w:t>
      </w:r>
      <w:r w:rsidRPr="004C4586">
        <w:rPr>
          <w:rFonts w:ascii="inherit" w:eastAsia="新細明體" w:hAnsi="inherit" w:cs="Open Sans"/>
          <w:color w:val="1F1F1F"/>
          <w:kern w:val="0"/>
          <w:szCs w:val="24"/>
        </w:rPr>
        <w:t>鄭慧如</w:t>
      </w:r>
      <w:proofErr w:type="gramStart"/>
      <w:r w:rsidRPr="004C4586">
        <w:rPr>
          <w:rFonts w:ascii="inherit" w:eastAsia="新細明體" w:hAnsi="inherit" w:cs="Open Sans"/>
          <w:color w:val="1F1F1F"/>
          <w:kern w:val="0"/>
          <w:szCs w:val="24"/>
        </w:rPr>
        <w:t>主任自輔英</w:t>
      </w:r>
      <w:proofErr w:type="gramEnd"/>
      <w:r w:rsidRPr="004C4586">
        <w:rPr>
          <w:rFonts w:ascii="inherit" w:eastAsia="新細明體" w:hAnsi="inherit" w:cs="Open Sans"/>
          <w:color w:val="1F1F1F"/>
          <w:kern w:val="0"/>
          <w:szCs w:val="24"/>
        </w:rPr>
        <w:t>畢業後即返回附設醫院服務</w:t>
      </w:r>
      <w:r w:rsidRPr="004C4586">
        <w:rPr>
          <w:rFonts w:ascii="inherit" w:eastAsia="新細明體" w:hAnsi="inherit" w:cs="Open Sans"/>
          <w:color w:val="1F1F1F"/>
          <w:kern w:val="0"/>
          <w:szCs w:val="24"/>
        </w:rPr>
        <w:t>,</w:t>
      </w:r>
      <w:r w:rsidRPr="004C4586">
        <w:rPr>
          <w:rFonts w:ascii="inherit" w:eastAsia="新細明體" w:hAnsi="inherit" w:cs="Open Sans"/>
          <w:color w:val="1F1F1F"/>
          <w:kern w:val="0"/>
          <w:szCs w:val="24"/>
        </w:rPr>
        <w:t>工作之餘完成護理碩士學位</w:t>
      </w:r>
      <w:r w:rsidRPr="004C4586">
        <w:rPr>
          <w:rFonts w:ascii="inherit" w:eastAsia="新細明體" w:hAnsi="inherit" w:cs="Open Sans"/>
          <w:color w:val="1F1F1F"/>
          <w:kern w:val="0"/>
          <w:szCs w:val="24"/>
        </w:rPr>
        <w:t>,</w:t>
      </w:r>
      <w:r w:rsidRPr="004C4586">
        <w:rPr>
          <w:rFonts w:ascii="inherit" w:eastAsia="新細明體" w:hAnsi="inherit" w:cs="Open Sans"/>
          <w:color w:val="1F1F1F"/>
          <w:kern w:val="0"/>
          <w:szCs w:val="24"/>
        </w:rPr>
        <w:t>數十年來深耕東港地區</w:t>
      </w:r>
      <w:r w:rsidRPr="004C4586">
        <w:rPr>
          <w:rFonts w:ascii="inherit" w:eastAsia="新細明體" w:hAnsi="inherit" w:cs="Open Sans"/>
          <w:color w:val="1F1F1F"/>
          <w:kern w:val="0"/>
          <w:szCs w:val="24"/>
        </w:rPr>
        <w:t>,</w:t>
      </w:r>
      <w:r w:rsidRPr="004C4586">
        <w:rPr>
          <w:rFonts w:ascii="inherit" w:eastAsia="新細明體" w:hAnsi="inherit" w:cs="Open Sans"/>
          <w:color w:val="1F1F1F"/>
          <w:kern w:val="0"/>
          <w:szCs w:val="24"/>
        </w:rPr>
        <w:t>堅定守護鄉親健康</w:t>
      </w:r>
      <w:r w:rsidRPr="004C4586">
        <w:rPr>
          <w:rFonts w:ascii="inherit" w:eastAsia="新細明體" w:hAnsi="inherit" w:cs="Open Sans"/>
          <w:color w:val="1F1F1F"/>
          <w:kern w:val="0"/>
          <w:szCs w:val="24"/>
        </w:rPr>
        <w:t>,</w:t>
      </w:r>
      <w:r w:rsidRPr="004C4586">
        <w:rPr>
          <w:rFonts w:ascii="inherit" w:eastAsia="新細明體" w:hAnsi="inherit" w:cs="Open Sans"/>
          <w:color w:val="1F1F1F"/>
          <w:kern w:val="0"/>
          <w:szCs w:val="24"/>
        </w:rPr>
        <w:t>堪稱護理表率。校方特邀其以《回家的路</w:t>
      </w:r>
      <w:r w:rsidRPr="004C4586">
        <w:rPr>
          <w:rFonts w:ascii="inherit" w:eastAsia="新細明體" w:hAnsi="inherit" w:cs="Open Sans"/>
          <w:color w:val="1F1F1F"/>
          <w:kern w:val="0"/>
          <w:szCs w:val="24"/>
        </w:rPr>
        <w:t>,</w:t>
      </w:r>
      <w:r w:rsidRPr="004C4586">
        <w:rPr>
          <w:rFonts w:ascii="inherit" w:eastAsia="新細明體" w:hAnsi="inherit" w:cs="Open Sans"/>
          <w:color w:val="1F1F1F"/>
          <w:kern w:val="0"/>
          <w:szCs w:val="24"/>
        </w:rPr>
        <w:t>是夢想的延續》為題返校演講</w:t>
      </w:r>
      <w:r w:rsidRPr="004C4586">
        <w:rPr>
          <w:rFonts w:ascii="inherit" w:eastAsia="新細明體" w:hAnsi="inherit" w:cs="Open Sans"/>
          <w:color w:val="1F1F1F"/>
          <w:kern w:val="0"/>
          <w:szCs w:val="24"/>
        </w:rPr>
        <w:t>,</w:t>
      </w:r>
      <w:r w:rsidRPr="004C4586">
        <w:rPr>
          <w:rFonts w:ascii="inherit" w:eastAsia="新細明體" w:hAnsi="inherit" w:cs="Open Sans"/>
          <w:color w:val="1F1F1F"/>
          <w:kern w:val="0"/>
          <w:szCs w:val="24"/>
        </w:rPr>
        <w:t>勉勵學弟妹不</w:t>
      </w:r>
      <w:proofErr w:type="gramStart"/>
      <w:r w:rsidRPr="004C4586">
        <w:rPr>
          <w:rFonts w:ascii="inherit" w:eastAsia="新細明體" w:hAnsi="inherit" w:cs="Open Sans"/>
          <w:color w:val="1F1F1F"/>
          <w:kern w:val="0"/>
          <w:szCs w:val="24"/>
        </w:rPr>
        <w:t>忘初心</w:t>
      </w:r>
      <w:proofErr w:type="gramEnd"/>
      <w:r w:rsidRPr="004C4586">
        <w:rPr>
          <w:rFonts w:ascii="inherit" w:eastAsia="新細明體" w:hAnsi="inherit" w:cs="Open Sans"/>
          <w:color w:val="1F1F1F"/>
          <w:kern w:val="0"/>
          <w:szCs w:val="24"/>
        </w:rPr>
        <w:t>。</w:t>
      </w:r>
      <w:r w:rsidRPr="004C4586">
        <w:rPr>
          <w:rFonts w:ascii="inherit" w:eastAsia="新細明體" w:hAnsi="inherit" w:cs="Open Sans"/>
          <w:color w:val="1F1F1F"/>
          <w:kern w:val="0"/>
          <w:szCs w:val="24"/>
        </w:rPr>
        <w:br/>
      </w:r>
      <w:r w:rsidRPr="004C4586">
        <w:rPr>
          <w:rFonts w:ascii="inherit" w:eastAsia="新細明體" w:hAnsi="inherit" w:cs="Open Sans" w:hint="eastAsia"/>
          <w:noProof/>
          <w:color w:val="1F1F1F"/>
          <w:kern w:val="0"/>
          <w:szCs w:val="24"/>
        </w:rPr>
        <w:lastRenderedPageBreak/>
        <w:drawing>
          <wp:inline distT="0" distB="0" distL="0" distR="0">
            <wp:extent cx="7620000" cy="5076825"/>
            <wp:effectExtent l="0" t="0" r="0" b="9525"/>
            <wp:docPr id="2" name="圖片 2" descr="https://focus.586.com.tw/wp-content/uploads/2025/12/%E5%9C%96%E5%9B%9B-1-800x5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focus.586.com.tw/wp-content/uploads/2025/12/%E5%9C%96%E5%9B%9B-1-800x533.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000" cy="5076825"/>
                    </a:xfrm>
                    <a:prstGeom prst="rect">
                      <a:avLst/>
                    </a:prstGeom>
                    <a:noFill/>
                    <a:ln>
                      <a:noFill/>
                    </a:ln>
                  </pic:spPr>
                </pic:pic>
              </a:graphicData>
            </a:graphic>
          </wp:inline>
        </w:drawing>
      </w:r>
      <w:r w:rsidRPr="004C4586">
        <w:rPr>
          <w:rFonts w:ascii="inherit" w:eastAsia="新細明體" w:hAnsi="inherit" w:cs="Open Sans"/>
          <w:color w:val="1F1F1F"/>
          <w:kern w:val="0"/>
          <w:szCs w:val="24"/>
        </w:rPr>
        <w:t>圖</w:t>
      </w:r>
      <w:r w:rsidRPr="004C4586">
        <w:rPr>
          <w:rFonts w:ascii="inherit" w:eastAsia="新細明體" w:hAnsi="inherit" w:cs="Open Sans"/>
          <w:color w:val="1F1F1F"/>
          <w:kern w:val="0"/>
          <w:szCs w:val="24"/>
        </w:rPr>
        <w:t>/</w:t>
      </w:r>
      <w:r w:rsidRPr="004C4586">
        <w:rPr>
          <w:rFonts w:ascii="inherit" w:eastAsia="新細明體" w:hAnsi="inherit" w:cs="Open Sans"/>
          <w:color w:val="1F1F1F"/>
          <w:kern w:val="0"/>
          <w:szCs w:val="24"/>
        </w:rPr>
        <w:t>五專護理科張</w:t>
      </w:r>
      <w:proofErr w:type="gramStart"/>
      <w:r w:rsidRPr="004C4586">
        <w:rPr>
          <w:rFonts w:ascii="inherit" w:eastAsia="新細明體" w:hAnsi="inherit" w:cs="Open Sans"/>
          <w:color w:val="1F1F1F"/>
          <w:kern w:val="0"/>
          <w:szCs w:val="24"/>
        </w:rPr>
        <w:t>書涵</w:t>
      </w:r>
      <w:proofErr w:type="gramEnd"/>
      <w:r w:rsidRPr="004C4586">
        <w:rPr>
          <w:rFonts w:ascii="inherit" w:eastAsia="新細明體" w:hAnsi="inherit" w:cs="Open Sans"/>
          <w:color w:val="1F1F1F"/>
          <w:kern w:val="0"/>
          <w:szCs w:val="24"/>
        </w:rPr>
        <w:t>同學贏得</w:t>
      </w:r>
      <w:r w:rsidRPr="004C4586">
        <w:rPr>
          <w:rFonts w:ascii="inherit" w:eastAsia="新細明體" w:hAnsi="inherit" w:cs="Open Sans"/>
          <w:color w:val="1F1F1F"/>
          <w:kern w:val="0"/>
          <w:szCs w:val="24"/>
        </w:rPr>
        <w:t>2025</w:t>
      </w:r>
      <w:r w:rsidRPr="004C4586">
        <w:rPr>
          <w:rFonts w:ascii="inherit" w:eastAsia="新細明體" w:hAnsi="inherit" w:cs="Open Sans"/>
          <w:color w:val="1F1F1F"/>
          <w:kern w:val="0"/>
          <w:szCs w:val="24"/>
        </w:rPr>
        <w:t>第</w:t>
      </w:r>
      <w:r w:rsidRPr="004C4586">
        <w:rPr>
          <w:rFonts w:ascii="inherit" w:eastAsia="新細明體" w:hAnsi="inherit" w:cs="Open Sans"/>
          <w:color w:val="1F1F1F"/>
          <w:kern w:val="0"/>
          <w:szCs w:val="24"/>
        </w:rPr>
        <w:t>3</w:t>
      </w:r>
      <w:r w:rsidRPr="004C4586">
        <w:rPr>
          <w:rFonts w:ascii="inherit" w:eastAsia="新細明體" w:hAnsi="inherit" w:cs="Open Sans"/>
          <w:color w:val="1F1F1F"/>
          <w:kern w:val="0"/>
          <w:szCs w:val="24"/>
        </w:rPr>
        <w:t>屆亞洲技能競賽「健康照護職類」銀牌。</w:t>
      </w:r>
      <w:r w:rsidRPr="004C4586">
        <w:rPr>
          <w:rFonts w:ascii="inherit" w:eastAsia="新細明體" w:hAnsi="inherit" w:cs="Open Sans"/>
          <w:color w:val="1F1F1F"/>
          <w:kern w:val="0"/>
          <w:szCs w:val="24"/>
        </w:rPr>
        <w:br/>
      </w:r>
      <w:r w:rsidRPr="004C4586">
        <w:rPr>
          <w:rFonts w:ascii="inherit" w:eastAsia="新細明體" w:hAnsi="inherit" w:cs="Open Sans"/>
          <w:color w:val="1F1F1F"/>
          <w:kern w:val="0"/>
          <w:szCs w:val="24"/>
        </w:rPr>
        <w:t>鄭慧如主任表示</w:t>
      </w:r>
      <w:r w:rsidRPr="004C4586">
        <w:rPr>
          <w:rFonts w:ascii="inherit" w:eastAsia="新細明體" w:hAnsi="inherit" w:cs="Open Sans"/>
          <w:color w:val="1F1F1F"/>
          <w:kern w:val="0"/>
          <w:szCs w:val="24"/>
        </w:rPr>
        <w:t>,</w:t>
      </w:r>
      <w:r w:rsidRPr="004C4586">
        <w:rPr>
          <w:rFonts w:ascii="inherit" w:eastAsia="新細明體" w:hAnsi="inherit" w:cs="Open Sans"/>
          <w:color w:val="1F1F1F"/>
          <w:kern w:val="0"/>
          <w:szCs w:val="24"/>
        </w:rPr>
        <w:t>護理是艱辛卻充滿光芒的道路。輔英附設醫院雖為區域教學醫院</w:t>
      </w:r>
      <w:r w:rsidRPr="004C4586">
        <w:rPr>
          <w:rFonts w:ascii="inherit" w:eastAsia="新細明體" w:hAnsi="inherit" w:cs="Open Sans"/>
          <w:color w:val="1F1F1F"/>
          <w:kern w:val="0"/>
          <w:szCs w:val="24"/>
        </w:rPr>
        <w:t>,</w:t>
      </w:r>
      <w:r w:rsidRPr="004C4586">
        <w:rPr>
          <w:rFonts w:ascii="inherit" w:eastAsia="新細明體" w:hAnsi="inherit" w:cs="Open Sans"/>
          <w:color w:val="1F1F1F"/>
          <w:kern w:val="0"/>
          <w:szCs w:val="24"/>
        </w:rPr>
        <w:t>但價值在於人的溫度。醫院擁有三大核心價值</w:t>
      </w:r>
      <w:r w:rsidRPr="004C4586">
        <w:rPr>
          <w:rFonts w:ascii="inherit" w:eastAsia="新細明體" w:hAnsi="inherit" w:cs="Open Sans"/>
          <w:color w:val="1F1F1F"/>
          <w:kern w:val="0"/>
          <w:szCs w:val="24"/>
        </w:rPr>
        <w:t>:</w:t>
      </w:r>
      <w:r w:rsidRPr="004C4586">
        <w:rPr>
          <w:rFonts w:ascii="inherit" w:eastAsia="新細明體" w:hAnsi="inherit" w:cs="Open Sans"/>
          <w:color w:val="1F1F1F"/>
          <w:kern w:val="0"/>
          <w:szCs w:val="24"/>
        </w:rPr>
        <w:t>導入智慧科技讓護理師把時間還給病人、塑造家的文化品牌</w:t>
      </w:r>
      <w:r w:rsidRPr="004C4586">
        <w:rPr>
          <w:rFonts w:ascii="inherit" w:eastAsia="新細明體" w:hAnsi="inherit" w:cs="Open Sans"/>
          <w:color w:val="1F1F1F"/>
          <w:kern w:val="0"/>
          <w:szCs w:val="24"/>
        </w:rPr>
        <w:t>,</w:t>
      </w:r>
      <w:r w:rsidRPr="004C4586">
        <w:rPr>
          <w:rFonts w:ascii="inherit" w:eastAsia="新細明體" w:hAnsi="inherit" w:cs="Open Sans"/>
          <w:color w:val="1F1F1F"/>
          <w:kern w:val="0"/>
          <w:szCs w:val="24"/>
        </w:rPr>
        <w:t>以及透過築夢專案招募新血服務東港鄉親。</w:t>
      </w:r>
    </w:p>
    <w:p w:rsidR="004C4586" w:rsidRPr="004C4586" w:rsidRDefault="004C4586" w:rsidP="004C4586">
      <w:pPr>
        <w:widowControl/>
        <w:shd w:val="clear" w:color="auto" w:fill="F2F2F2"/>
        <w:textAlignment w:val="baseline"/>
        <w:rPr>
          <w:rFonts w:ascii="inherit" w:eastAsia="新細明體" w:hAnsi="inherit" w:cs="Open Sans"/>
          <w:color w:val="1F1F1F"/>
          <w:kern w:val="0"/>
          <w:szCs w:val="24"/>
        </w:rPr>
      </w:pPr>
      <w:r w:rsidRPr="004C4586">
        <w:rPr>
          <w:rFonts w:ascii="inherit" w:eastAsia="新細明體" w:hAnsi="inherit" w:cs="Open Sans"/>
          <w:color w:val="1F1F1F"/>
          <w:kern w:val="0"/>
          <w:szCs w:val="24"/>
        </w:rPr>
        <w:t>輔英附設醫院院長鄭紹宇肯定鄭慧如協助團隊在屏南地區成立首家整合式傷口照護中心</w:t>
      </w:r>
      <w:r w:rsidRPr="004C4586">
        <w:rPr>
          <w:rFonts w:ascii="inherit" w:eastAsia="新細明體" w:hAnsi="inherit" w:cs="Open Sans"/>
          <w:color w:val="1F1F1F"/>
          <w:kern w:val="0"/>
          <w:szCs w:val="24"/>
        </w:rPr>
        <w:t>,</w:t>
      </w:r>
      <w:r w:rsidRPr="004C4586">
        <w:rPr>
          <w:rFonts w:ascii="inherit" w:eastAsia="新細明體" w:hAnsi="inherit" w:cs="Open Sans"/>
          <w:color w:val="1F1F1F"/>
          <w:kern w:val="0"/>
          <w:szCs w:val="24"/>
        </w:rPr>
        <w:t>由跨領域醫師專家及外科專科護理師共同執行臨床評估、</w:t>
      </w:r>
      <w:proofErr w:type="gramStart"/>
      <w:r w:rsidRPr="004C4586">
        <w:rPr>
          <w:rFonts w:ascii="inherit" w:eastAsia="新細明體" w:hAnsi="inherit" w:cs="Open Sans"/>
          <w:color w:val="1F1F1F"/>
          <w:kern w:val="0"/>
          <w:szCs w:val="24"/>
        </w:rPr>
        <w:t>清創</w:t>
      </w:r>
      <w:proofErr w:type="gramEnd"/>
      <w:r w:rsidRPr="004C4586">
        <w:rPr>
          <w:rFonts w:ascii="inherit" w:eastAsia="新細明體" w:hAnsi="inherit" w:cs="Open Sans"/>
          <w:color w:val="1F1F1F"/>
          <w:kern w:val="0"/>
          <w:szCs w:val="24"/>
        </w:rPr>
        <w:t>、換藥及長期傷口管理</w:t>
      </w:r>
      <w:r w:rsidRPr="004C4586">
        <w:rPr>
          <w:rFonts w:ascii="inherit" w:eastAsia="新細明體" w:hAnsi="inherit" w:cs="Open Sans"/>
          <w:color w:val="1F1F1F"/>
          <w:kern w:val="0"/>
          <w:szCs w:val="24"/>
        </w:rPr>
        <w:t>,</w:t>
      </w:r>
      <w:r w:rsidRPr="004C4586">
        <w:rPr>
          <w:rFonts w:ascii="inherit" w:eastAsia="新細明體" w:hAnsi="inherit" w:cs="Open Sans"/>
          <w:color w:val="1F1F1F"/>
          <w:kern w:val="0"/>
          <w:szCs w:val="24"/>
        </w:rPr>
        <w:t>提供慢性傷口、糖尿病足、靜脈性潰瘍、術後傷口等全面性照護</w:t>
      </w:r>
      <w:r w:rsidRPr="004C4586">
        <w:rPr>
          <w:rFonts w:ascii="inherit" w:eastAsia="新細明體" w:hAnsi="inherit" w:cs="Open Sans"/>
          <w:color w:val="1F1F1F"/>
          <w:kern w:val="0"/>
          <w:szCs w:val="24"/>
        </w:rPr>
        <w:t>,</w:t>
      </w:r>
      <w:r w:rsidRPr="004C4586">
        <w:rPr>
          <w:rFonts w:ascii="inherit" w:eastAsia="新細明體" w:hAnsi="inherit" w:cs="Open Sans"/>
          <w:color w:val="1F1F1F"/>
          <w:kern w:val="0"/>
          <w:szCs w:val="24"/>
        </w:rPr>
        <w:t>降低併發症風險。</w:t>
      </w:r>
    </w:p>
    <w:p w:rsidR="004C4586" w:rsidRPr="004C4586" w:rsidRDefault="004C4586" w:rsidP="004C4586">
      <w:pPr>
        <w:widowControl/>
        <w:spacing w:before="100" w:beforeAutospacing="1" w:after="100" w:afterAutospacing="1"/>
        <w:jc w:val="center"/>
        <w:textAlignment w:val="baseline"/>
        <w:rPr>
          <w:ins w:id="22" w:author="Unknown"/>
          <w:rFonts w:ascii="inherit" w:eastAsia="新細明體" w:hAnsi="inherit" w:cs="Open Sans"/>
          <w:color w:val="1F1F1F"/>
          <w:kern w:val="0"/>
          <w:szCs w:val="24"/>
          <w:bdr w:val="none" w:sz="0" w:space="0" w:color="auto" w:frame="1"/>
        </w:rPr>
      </w:pPr>
      <w:ins w:id="23" w:author="Unknown">
        <w:r w:rsidRPr="004C4586">
          <w:rPr>
            <w:rFonts w:ascii="inherit" w:eastAsia="新細明體" w:hAnsi="inherit" w:cs="Open Sans"/>
            <w:color w:val="1F1F1F"/>
            <w:kern w:val="0"/>
            <w:szCs w:val="24"/>
            <w:bdr w:val="none" w:sz="0" w:space="0" w:color="auto" w:frame="1"/>
          </w:rPr>
          <w:t>深入瞭解</w:t>
        </w:r>
      </w:ins>
    </w:p>
    <w:p w:rsidR="004C4586" w:rsidRPr="004C4586" w:rsidRDefault="004C4586" w:rsidP="004C4586">
      <w:pPr>
        <w:widowControl/>
        <w:spacing w:before="100" w:beforeAutospacing="1" w:after="100" w:afterAutospacing="1"/>
        <w:jc w:val="center"/>
        <w:textAlignment w:val="baseline"/>
        <w:rPr>
          <w:ins w:id="24" w:author="Unknown"/>
          <w:rFonts w:ascii="inherit" w:eastAsia="新細明體" w:hAnsi="inherit" w:cs="Open Sans"/>
          <w:color w:val="1F1F1F"/>
          <w:kern w:val="0"/>
          <w:szCs w:val="24"/>
          <w:bdr w:val="none" w:sz="0" w:space="0" w:color="auto" w:frame="1"/>
        </w:rPr>
      </w:pPr>
      <w:ins w:id="25" w:author="Unknown">
        <w:r w:rsidRPr="004C4586">
          <w:rPr>
            <w:rFonts w:ascii="inherit" w:eastAsia="新細明體" w:hAnsi="inherit" w:cs="Open Sans"/>
            <w:color w:val="1F1F1F"/>
            <w:kern w:val="0"/>
            <w:szCs w:val="24"/>
            <w:bdr w:val="none" w:sz="0" w:space="0" w:color="auto" w:frame="1"/>
          </w:rPr>
          <w:t>旅遊行程規劃</w:t>
        </w:r>
      </w:ins>
    </w:p>
    <w:p w:rsidR="004C4586" w:rsidRPr="004C4586" w:rsidRDefault="004C4586" w:rsidP="004C4586">
      <w:pPr>
        <w:widowControl/>
        <w:spacing w:before="100" w:beforeAutospacing="1" w:after="100" w:afterAutospacing="1"/>
        <w:jc w:val="center"/>
        <w:textAlignment w:val="baseline"/>
        <w:rPr>
          <w:ins w:id="26" w:author="Unknown"/>
          <w:rFonts w:ascii="inherit" w:eastAsia="新細明體" w:hAnsi="inherit" w:cs="Open Sans"/>
          <w:color w:val="1F1F1F"/>
          <w:kern w:val="0"/>
          <w:szCs w:val="24"/>
          <w:bdr w:val="none" w:sz="0" w:space="0" w:color="auto" w:frame="1"/>
        </w:rPr>
      </w:pPr>
      <w:ins w:id="27" w:author="Unknown">
        <w:r w:rsidRPr="004C4586">
          <w:rPr>
            <w:rFonts w:ascii="inherit" w:eastAsia="新細明體" w:hAnsi="inherit" w:cs="Open Sans"/>
            <w:color w:val="1F1F1F"/>
            <w:kern w:val="0"/>
            <w:szCs w:val="24"/>
            <w:bdr w:val="none" w:sz="0" w:space="0" w:color="auto" w:frame="1"/>
          </w:rPr>
          <w:t>新聞訂閱</w:t>
        </w:r>
      </w:ins>
    </w:p>
    <w:p w:rsidR="004C4586" w:rsidRPr="004C4586" w:rsidRDefault="004C4586" w:rsidP="004C4586">
      <w:pPr>
        <w:widowControl/>
        <w:spacing w:before="100" w:beforeAutospacing="1" w:after="100" w:afterAutospacing="1"/>
        <w:jc w:val="center"/>
        <w:textAlignment w:val="baseline"/>
        <w:rPr>
          <w:ins w:id="28" w:author="Unknown"/>
          <w:rFonts w:ascii="inherit" w:eastAsia="新細明體" w:hAnsi="inherit" w:cs="Open Sans"/>
          <w:color w:val="1F1F1F"/>
          <w:kern w:val="0"/>
          <w:szCs w:val="24"/>
          <w:bdr w:val="none" w:sz="0" w:space="0" w:color="auto" w:frame="1"/>
        </w:rPr>
      </w:pPr>
      <w:ins w:id="29" w:author="Unknown">
        <w:r w:rsidRPr="004C4586">
          <w:rPr>
            <w:rFonts w:ascii="inherit" w:eastAsia="新細明體" w:hAnsi="inherit" w:cs="Open Sans"/>
            <w:color w:val="1F1F1F"/>
            <w:kern w:val="0"/>
            <w:szCs w:val="24"/>
            <w:bdr w:val="none" w:sz="0" w:space="0" w:color="auto" w:frame="1"/>
          </w:rPr>
          <w:lastRenderedPageBreak/>
          <w:t>詐騙防範指南</w:t>
        </w:r>
      </w:ins>
    </w:p>
    <w:p w:rsidR="004C4586" w:rsidRPr="004C4586" w:rsidRDefault="004C4586" w:rsidP="004C4586">
      <w:pPr>
        <w:widowControl/>
        <w:spacing w:before="100" w:beforeAutospacing="1" w:after="100" w:afterAutospacing="1"/>
        <w:jc w:val="center"/>
        <w:textAlignment w:val="baseline"/>
        <w:rPr>
          <w:ins w:id="30" w:author="Unknown"/>
          <w:rFonts w:ascii="inherit" w:eastAsia="新細明體" w:hAnsi="inherit" w:cs="Open Sans"/>
          <w:color w:val="1F1F1F"/>
          <w:kern w:val="0"/>
          <w:szCs w:val="24"/>
          <w:bdr w:val="none" w:sz="0" w:space="0" w:color="auto" w:frame="1"/>
        </w:rPr>
      </w:pPr>
      <w:ins w:id="31" w:author="Unknown">
        <w:r w:rsidRPr="004C4586">
          <w:rPr>
            <w:rFonts w:ascii="inherit" w:eastAsia="新細明體" w:hAnsi="inherit" w:cs="Open Sans"/>
            <w:color w:val="1F1F1F"/>
            <w:kern w:val="0"/>
            <w:szCs w:val="24"/>
            <w:bdr w:val="none" w:sz="0" w:space="0" w:color="auto" w:frame="1"/>
          </w:rPr>
          <w:t>政治分析報告</w:t>
        </w:r>
      </w:ins>
    </w:p>
    <w:p w:rsidR="004C4586" w:rsidRPr="004C4586" w:rsidRDefault="004C4586" w:rsidP="004C4586">
      <w:pPr>
        <w:widowControl/>
        <w:spacing w:before="100" w:beforeAutospacing="1" w:after="100" w:afterAutospacing="1"/>
        <w:jc w:val="center"/>
        <w:textAlignment w:val="baseline"/>
        <w:rPr>
          <w:ins w:id="32" w:author="Unknown"/>
          <w:rFonts w:ascii="inherit" w:eastAsia="新細明體" w:hAnsi="inherit" w:cs="Open Sans"/>
          <w:color w:val="1F1F1F"/>
          <w:kern w:val="0"/>
          <w:szCs w:val="24"/>
          <w:bdr w:val="none" w:sz="0" w:space="0" w:color="auto" w:frame="1"/>
        </w:rPr>
      </w:pPr>
      <w:ins w:id="33" w:author="Unknown">
        <w:r w:rsidRPr="004C4586">
          <w:rPr>
            <w:rFonts w:ascii="inherit" w:eastAsia="新細明體" w:hAnsi="inherit" w:cs="Open Sans"/>
            <w:color w:val="1F1F1F"/>
            <w:kern w:val="0"/>
            <w:szCs w:val="24"/>
            <w:bdr w:val="none" w:sz="0" w:space="0" w:color="auto" w:frame="1"/>
          </w:rPr>
          <w:t>體育賽事轉播</w:t>
        </w:r>
      </w:ins>
    </w:p>
    <w:p w:rsidR="004C4586" w:rsidRPr="004C4586" w:rsidRDefault="004C4586" w:rsidP="004C4586">
      <w:pPr>
        <w:widowControl/>
        <w:spacing w:before="100" w:beforeAutospacing="1" w:after="100" w:afterAutospacing="1"/>
        <w:jc w:val="center"/>
        <w:textAlignment w:val="baseline"/>
        <w:rPr>
          <w:ins w:id="34" w:author="Unknown"/>
          <w:rFonts w:ascii="inherit" w:eastAsia="新細明體" w:hAnsi="inherit" w:cs="Open Sans"/>
          <w:color w:val="1F1F1F"/>
          <w:kern w:val="0"/>
          <w:szCs w:val="24"/>
          <w:bdr w:val="none" w:sz="0" w:space="0" w:color="auto" w:frame="1"/>
        </w:rPr>
      </w:pPr>
      <w:ins w:id="35" w:author="Unknown">
        <w:r w:rsidRPr="004C4586">
          <w:rPr>
            <w:rFonts w:ascii="inherit" w:eastAsia="新細明體" w:hAnsi="inherit" w:cs="Open Sans"/>
            <w:color w:val="1F1F1F"/>
            <w:kern w:val="0"/>
            <w:szCs w:val="24"/>
            <w:bdr w:val="none" w:sz="0" w:space="0" w:color="auto" w:frame="1"/>
          </w:rPr>
          <w:t>教育進修課程</w:t>
        </w:r>
      </w:ins>
    </w:p>
    <w:p w:rsidR="004C4586" w:rsidRPr="004C4586" w:rsidRDefault="004C4586" w:rsidP="004C4586">
      <w:pPr>
        <w:widowControl/>
        <w:spacing w:before="100" w:beforeAutospacing="1" w:after="100" w:afterAutospacing="1"/>
        <w:jc w:val="center"/>
        <w:textAlignment w:val="baseline"/>
        <w:rPr>
          <w:ins w:id="36" w:author="Unknown"/>
          <w:rFonts w:ascii="inherit" w:eastAsia="新細明體" w:hAnsi="inherit" w:cs="Open Sans"/>
          <w:color w:val="1F1F1F"/>
          <w:kern w:val="0"/>
          <w:szCs w:val="24"/>
          <w:bdr w:val="none" w:sz="0" w:space="0" w:color="auto" w:frame="1"/>
        </w:rPr>
      </w:pPr>
      <w:ins w:id="37" w:author="Unknown">
        <w:r w:rsidRPr="004C4586">
          <w:rPr>
            <w:rFonts w:ascii="inherit" w:eastAsia="新細明體" w:hAnsi="inherit" w:cs="Open Sans"/>
            <w:color w:val="1F1F1F"/>
            <w:kern w:val="0"/>
            <w:szCs w:val="24"/>
            <w:bdr w:val="none" w:sz="0" w:space="0" w:color="auto" w:frame="1"/>
          </w:rPr>
          <w:t>藝文活動</w:t>
        </w:r>
      </w:ins>
    </w:p>
    <w:p w:rsidR="004C4586" w:rsidRPr="004C4586" w:rsidRDefault="004C4586" w:rsidP="004C4586">
      <w:pPr>
        <w:widowControl/>
        <w:spacing w:before="100" w:beforeAutospacing="1" w:after="100" w:afterAutospacing="1"/>
        <w:jc w:val="center"/>
        <w:textAlignment w:val="baseline"/>
        <w:rPr>
          <w:ins w:id="38" w:author="Unknown"/>
          <w:rFonts w:ascii="inherit" w:eastAsia="新細明體" w:hAnsi="inherit" w:cs="Open Sans"/>
          <w:color w:val="1F1F1F"/>
          <w:kern w:val="0"/>
          <w:szCs w:val="24"/>
          <w:bdr w:val="none" w:sz="0" w:space="0" w:color="auto" w:frame="1"/>
        </w:rPr>
      </w:pPr>
      <w:ins w:id="39" w:author="Unknown">
        <w:r w:rsidRPr="004C4586">
          <w:rPr>
            <w:rFonts w:ascii="inherit" w:eastAsia="新細明體" w:hAnsi="inherit" w:cs="Open Sans"/>
            <w:color w:val="1F1F1F"/>
            <w:kern w:val="0"/>
            <w:szCs w:val="24"/>
            <w:bdr w:val="none" w:sz="0" w:space="0" w:color="auto" w:frame="1"/>
          </w:rPr>
          <w:t>ESG</w:t>
        </w:r>
        <w:r w:rsidRPr="004C4586">
          <w:rPr>
            <w:rFonts w:ascii="inherit" w:eastAsia="新細明體" w:hAnsi="inherit" w:cs="Open Sans"/>
            <w:color w:val="1F1F1F"/>
            <w:kern w:val="0"/>
            <w:szCs w:val="24"/>
            <w:bdr w:val="none" w:sz="0" w:space="0" w:color="auto" w:frame="1"/>
          </w:rPr>
          <w:t>認證</w:t>
        </w:r>
      </w:ins>
    </w:p>
    <w:p w:rsidR="004C4586" w:rsidRPr="004C4586" w:rsidRDefault="004C4586" w:rsidP="004C4586">
      <w:pPr>
        <w:widowControl/>
        <w:spacing w:before="100" w:beforeAutospacing="1" w:after="100" w:afterAutospacing="1"/>
        <w:jc w:val="center"/>
        <w:textAlignment w:val="baseline"/>
        <w:rPr>
          <w:ins w:id="40" w:author="Unknown"/>
          <w:rFonts w:ascii="inherit" w:eastAsia="新細明體" w:hAnsi="inherit" w:cs="Open Sans"/>
          <w:color w:val="1F1F1F"/>
          <w:kern w:val="0"/>
          <w:szCs w:val="24"/>
          <w:bdr w:val="none" w:sz="0" w:space="0" w:color="auto" w:frame="1"/>
        </w:rPr>
      </w:pPr>
      <w:ins w:id="41" w:author="Unknown">
        <w:r w:rsidRPr="004C4586">
          <w:rPr>
            <w:rFonts w:ascii="inherit" w:eastAsia="新細明體" w:hAnsi="inherit" w:cs="Open Sans"/>
            <w:color w:val="1F1F1F"/>
            <w:kern w:val="0"/>
            <w:szCs w:val="24"/>
            <w:bdr w:val="none" w:sz="0" w:space="0" w:color="auto" w:frame="1"/>
          </w:rPr>
          <w:t>統一發票兌獎</w:t>
        </w:r>
      </w:ins>
    </w:p>
    <w:p w:rsidR="004C4586" w:rsidRPr="004C4586" w:rsidRDefault="004C4586" w:rsidP="004C4586">
      <w:pPr>
        <w:widowControl/>
        <w:spacing w:before="100" w:beforeAutospacing="1" w:after="100" w:afterAutospacing="1"/>
        <w:jc w:val="center"/>
        <w:textAlignment w:val="baseline"/>
        <w:rPr>
          <w:ins w:id="42" w:author="Unknown"/>
          <w:rFonts w:ascii="inherit" w:eastAsia="新細明體" w:hAnsi="inherit" w:cs="Open Sans"/>
          <w:color w:val="1F1F1F"/>
          <w:kern w:val="0"/>
          <w:szCs w:val="24"/>
          <w:bdr w:val="none" w:sz="0" w:space="0" w:color="auto" w:frame="1"/>
        </w:rPr>
      </w:pPr>
      <w:ins w:id="43" w:author="Unknown">
        <w:r w:rsidRPr="004C4586">
          <w:rPr>
            <w:rFonts w:ascii="inherit" w:eastAsia="新細明體" w:hAnsi="inherit" w:cs="Open Sans"/>
            <w:color w:val="1F1F1F"/>
            <w:kern w:val="0"/>
            <w:szCs w:val="24"/>
            <w:bdr w:val="none" w:sz="0" w:space="0" w:color="auto" w:frame="1"/>
          </w:rPr>
          <w:t>健康保健食品</w:t>
        </w:r>
      </w:ins>
    </w:p>
    <w:p w:rsidR="004C4586" w:rsidRPr="004C4586" w:rsidRDefault="004C4586" w:rsidP="004C4586">
      <w:pPr>
        <w:widowControl/>
        <w:shd w:val="clear" w:color="auto" w:fill="F2F2F2"/>
        <w:textAlignment w:val="baseline"/>
        <w:rPr>
          <w:rFonts w:ascii="inherit" w:eastAsia="新細明體" w:hAnsi="inherit" w:cs="Open Sans"/>
          <w:color w:val="1F1F1F"/>
          <w:kern w:val="0"/>
          <w:szCs w:val="24"/>
        </w:rPr>
      </w:pPr>
      <w:r w:rsidRPr="004C4586">
        <w:rPr>
          <w:rFonts w:ascii="inherit" w:eastAsia="新細明體" w:hAnsi="inherit" w:cs="Open Sans"/>
          <w:color w:val="1F1F1F"/>
          <w:kern w:val="0"/>
          <w:szCs w:val="24"/>
        </w:rPr>
        <w:t>護理系主任張怡娟表示</w:t>
      </w:r>
      <w:r w:rsidRPr="004C4586">
        <w:rPr>
          <w:rFonts w:ascii="inherit" w:eastAsia="新細明體" w:hAnsi="inherit" w:cs="Open Sans"/>
          <w:color w:val="1F1F1F"/>
          <w:kern w:val="0"/>
          <w:szCs w:val="24"/>
        </w:rPr>
        <w:t>,</w:t>
      </w:r>
      <w:r w:rsidRPr="004C4586">
        <w:rPr>
          <w:rFonts w:ascii="inherit" w:eastAsia="新細明體" w:hAnsi="inherit" w:cs="Open Sans"/>
          <w:color w:val="1F1F1F"/>
          <w:kern w:val="0"/>
          <w:szCs w:val="24"/>
        </w:rPr>
        <w:t>校友臨床優異表現激勵在校生學習士氣。五專護理科張</w:t>
      </w:r>
      <w:proofErr w:type="gramStart"/>
      <w:r w:rsidRPr="004C4586">
        <w:rPr>
          <w:rFonts w:ascii="inherit" w:eastAsia="新細明體" w:hAnsi="inherit" w:cs="Open Sans"/>
          <w:color w:val="1F1F1F"/>
          <w:kern w:val="0"/>
          <w:szCs w:val="24"/>
        </w:rPr>
        <w:t>書涵</w:t>
      </w:r>
      <w:proofErr w:type="gramEnd"/>
      <w:r w:rsidRPr="004C4586">
        <w:rPr>
          <w:rFonts w:ascii="inherit" w:eastAsia="新細明體" w:hAnsi="inherit" w:cs="Open Sans"/>
          <w:color w:val="1F1F1F"/>
          <w:kern w:val="0"/>
          <w:szCs w:val="24"/>
        </w:rPr>
        <w:t>同學今年在全國技能競賽健康照護職類奪得南區第一名</w:t>
      </w:r>
      <w:r w:rsidRPr="004C4586">
        <w:rPr>
          <w:rFonts w:ascii="inherit" w:eastAsia="新細明體" w:hAnsi="inherit" w:cs="Open Sans"/>
          <w:color w:val="1F1F1F"/>
          <w:kern w:val="0"/>
          <w:szCs w:val="24"/>
        </w:rPr>
        <w:t>,</w:t>
      </w:r>
      <w:r w:rsidRPr="004C4586">
        <w:rPr>
          <w:rFonts w:ascii="inherit" w:eastAsia="新細明體" w:hAnsi="inherit" w:cs="Open Sans"/>
          <w:color w:val="1F1F1F"/>
          <w:kern w:val="0"/>
          <w:szCs w:val="24"/>
        </w:rPr>
        <w:t>隨後在亞洲技能競賽榮獲銀牌</w:t>
      </w:r>
      <w:r w:rsidRPr="004C4586">
        <w:rPr>
          <w:rFonts w:ascii="inherit" w:eastAsia="新細明體" w:hAnsi="inherit" w:cs="Open Sans"/>
          <w:color w:val="1F1F1F"/>
          <w:kern w:val="0"/>
          <w:szCs w:val="24"/>
        </w:rPr>
        <w:t>,</w:t>
      </w:r>
      <w:r w:rsidRPr="004C4586">
        <w:rPr>
          <w:rFonts w:ascii="inherit" w:eastAsia="新細明體" w:hAnsi="inherit" w:cs="Open Sans"/>
          <w:color w:val="1F1F1F"/>
          <w:kern w:val="0"/>
          <w:szCs w:val="24"/>
        </w:rPr>
        <w:t>目前正接受專業師資團隊指導</w:t>
      </w:r>
      <w:r w:rsidRPr="004C4586">
        <w:rPr>
          <w:rFonts w:ascii="inherit" w:eastAsia="新細明體" w:hAnsi="inherit" w:cs="Open Sans"/>
          <w:color w:val="1F1F1F"/>
          <w:kern w:val="0"/>
          <w:szCs w:val="24"/>
        </w:rPr>
        <w:t>,</w:t>
      </w:r>
      <w:r w:rsidRPr="004C4586">
        <w:rPr>
          <w:rFonts w:ascii="inherit" w:eastAsia="新細明體" w:hAnsi="inherit" w:cs="Open Sans"/>
          <w:color w:val="1F1F1F"/>
          <w:kern w:val="0"/>
          <w:szCs w:val="24"/>
        </w:rPr>
        <w:t>準備參加</w:t>
      </w:r>
      <w:r w:rsidRPr="004C4586">
        <w:rPr>
          <w:rFonts w:ascii="inherit" w:eastAsia="新細明體" w:hAnsi="inherit" w:cs="Open Sans"/>
          <w:color w:val="1F1F1F"/>
          <w:kern w:val="0"/>
          <w:szCs w:val="24"/>
        </w:rPr>
        <w:t>2026</w:t>
      </w:r>
      <w:r w:rsidRPr="004C4586">
        <w:rPr>
          <w:rFonts w:ascii="inherit" w:eastAsia="新細明體" w:hAnsi="inherit" w:cs="Open Sans"/>
          <w:color w:val="1F1F1F"/>
          <w:kern w:val="0"/>
          <w:szCs w:val="24"/>
        </w:rPr>
        <w:t>年上海第</w:t>
      </w:r>
      <w:r w:rsidRPr="004C4586">
        <w:rPr>
          <w:rFonts w:ascii="inherit" w:eastAsia="新細明體" w:hAnsi="inherit" w:cs="Open Sans"/>
          <w:color w:val="1F1F1F"/>
          <w:kern w:val="0"/>
          <w:szCs w:val="24"/>
        </w:rPr>
        <w:t>48</w:t>
      </w:r>
      <w:r w:rsidRPr="004C4586">
        <w:rPr>
          <w:rFonts w:ascii="inherit" w:eastAsia="新細明體" w:hAnsi="inherit" w:cs="Open Sans"/>
          <w:color w:val="1F1F1F"/>
          <w:kern w:val="0"/>
          <w:szCs w:val="24"/>
        </w:rPr>
        <w:t>屆國際技能競賽</w:t>
      </w:r>
      <w:r w:rsidRPr="004C4586">
        <w:rPr>
          <w:rFonts w:ascii="inherit" w:eastAsia="新細明體" w:hAnsi="inherit" w:cs="Open Sans"/>
          <w:color w:val="1F1F1F"/>
          <w:kern w:val="0"/>
          <w:szCs w:val="24"/>
        </w:rPr>
        <w:t>,</w:t>
      </w:r>
      <w:r w:rsidRPr="004C4586">
        <w:rPr>
          <w:rFonts w:ascii="inherit" w:eastAsia="新細明體" w:hAnsi="inherit" w:cs="Open Sans"/>
          <w:color w:val="1F1F1F"/>
          <w:kern w:val="0"/>
          <w:szCs w:val="24"/>
        </w:rPr>
        <w:t>盼再創佳績為國爭光。</w:t>
      </w:r>
    </w:p>
    <w:p w:rsidR="00180A33" w:rsidRPr="004C4586" w:rsidRDefault="00180A33" w:rsidP="004C4586">
      <w:bookmarkStart w:id="44" w:name="_GoBack"/>
      <w:bookmarkEnd w:id="44"/>
    </w:p>
    <w:sectPr w:rsidR="00180A33" w:rsidRPr="004C4586">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Open Sans">
    <w:panose1 w:val="020B08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4586"/>
    <w:rsid w:val="00180A33"/>
    <w:rsid w:val="004C458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FE8BF3-3274-424B-8423-18080C194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4C4586"/>
    <w:pPr>
      <w:widowControl/>
      <w:spacing w:before="100" w:beforeAutospacing="1" w:after="100" w:afterAutospacing="1"/>
      <w:outlineLvl w:val="0"/>
    </w:pPr>
    <w:rPr>
      <w:rFonts w:ascii="新細明體" w:eastAsia="新細明體" w:hAnsi="新細明體" w:cs="新細明體"/>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4C4586"/>
    <w:rPr>
      <w:rFonts w:ascii="新細明體" w:eastAsia="新細明體" w:hAnsi="新細明體" w:cs="新細明體"/>
      <w:b/>
      <w:bCs/>
      <w:kern w:val="36"/>
      <w:sz w:val="48"/>
      <w:szCs w:val="48"/>
    </w:rPr>
  </w:style>
  <w:style w:type="character" w:styleId="a3">
    <w:name w:val="Hyperlink"/>
    <w:basedOn w:val="a0"/>
    <w:uiPriority w:val="99"/>
    <w:semiHidden/>
    <w:unhideWhenUsed/>
    <w:rsid w:val="004C4586"/>
    <w:rPr>
      <w:color w:val="0000FF"/>
      <w:u w:val="single"/>
    </w:rPr>
  </w:style>
  <w:style w:type="character" w:customStyle="1" w:styleId="time">
    <w:name w:val="time"/>
    <w:basedOn w:val="a0"/>
    <w:rsid w:val="004C4586"/>
  </w:style>
  <w:style w:type="paragraph" w:styleId="Web">
    <w:name w:val="Normal (Web)"/>
    <w:basedOn w:val="a"/>
    <w:uiPriority w:val="99"/>
    <w:semiHidden/>
    <w:unhideWhenUsed/>
    <w:rsid w:val="004C4586"/>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318185">
      <w:bodyDiv w:val="1"/>
      <w:marLeft w:val="0"/>
      <w:marRight w:val="0"/>
      <w:marTop w:val="0"/>
      <w:marBottom w:val="0"/>
      <w:divBdr>
        <w:top w:val="none" w:sz="0" w:space="0" w:color="auto"/>
        <w:left w:val="none" w:sz="0" w:space="0" w:color="auto"/>
        <w:bottom w:val="none" w:sz="0" w:space="0" w:color="auto"/>
        <w:right w:val="none" w:sz="0" w:space="0" w:color="auto"/>
      </w:divBdr>
      <w:divsChild>
        <w:div w:id="16664519">
          <w:marLeft w:val="0"/>
          <w:marRight w:val="0"/>
          <w:marTop w:val="0"/>
          <w:marBottom w:val="0"/>
          <w:divBdr>
            <w:top w:val="none" w:sz="0" w:space="0" w:color="auto"/>
            <w:left w:val="none" w:sz="0" w:space="0" w:color="auto"/>
            <w:bottom w:val="none" w:sz="0" w:space="0" w:color="auto"/>
            <w:right w:val="none" w:sz="0" w:space="0" w:color="auto"/>
          </w:divBdr>
          <w:divsChild>
            <w:div w:id="438261346">
              <w:marLeft w:val="0"/>
              <w:marRight w:val="0"/>
              <w:marTop w:val="0"/>
              <w:marBottom w:val="0"/>
              <w:divBdr>
                <w:top w:val="none" w:sz="0" w:space="0" w:color="auto"/>
                <w:left w:val="none" w:sz="0" w:space="0" w:color="auto"/>
                <w:bottom w:val="none" w:sz="0" w:space="0" w:color="auto"/>
                <w:right w:val="none" w:sz="0" w:space="0" w:color="auto"/>
              </w:divBdr>
              <w:divsChild>
                <w:div w:id="1177380634">
                  <w:marLeft w:val="0"/>
                  <w:marRight w:val="0"/>
                  <w:marTop w:val="0"/>
                  <w:marBottom w:val="120"/>
                  <w:divBdr>
                    <w:top w:val="none" w:sz="0" w:space="0" w:color="auto"/>
                    <w:left w:val="none" w:sz="0" w:space="0" w:color="auto"/>
                    <w:bottom w:val="none" w:sz="0" w:space="0" w:color="auto"/>
                    <w:right w:val="none" w:sz="0" w:space="0" w:color="auto"/>
                  </w:divBdr>
                  <w:divsChild>
                    <w:div w:id="919287468">
                      <w:marLeft w:val="0"/>
                      <w:marRight w:val="0"/>
                      <w:marTop w:val="0"/>
                      <w:marBottom w:val="0"/>
                      <w:divBdr>
                        <w:top w:val="none" w:sz="0" w:space="0" w:color="auto"/>
                        <w:left w:val="none" w:sz="0" w:space="0" w:color="auto"/>
                        <w:bottom w:val="none" w:sz="0" w:space="0" w:color="auto"/>
                        <w:right w:val="none" w:sz="0" w:space="0" w:color="auto"/>
                      </w:divBdr>
                    </w:div>
                    <w:div w:id="2090887097">
                      <w:marLeft w:val="180"/>
                      <w:marRight w:val="0"/>
                      <w:marTop w:val="0"/>
                      <w:marBottom w:val="0"/>
                      <w:divBdr>
                        <w:top w:val="none" w:sz="0" w:space="0" w:color="auto"/>
                        <w:left w:val="none" w:sz="0" w:space="0" w:color="auto"/>
                        <w:bottom w:val="none" w:sz="0" w:space="0" w:color="auto"/>
                        <w:right w:val="none" w:sz="0" w:space="0" w:color="auto"/>
                      </w:divBdr>
                    </w:div>
                  </w:divsChild>
                </w:div>
                <w:div w:id="177046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639667">
          <w:marLeft w:val="0"/>
          <w:marRight w:val="0"/>
          <w:marTop w:val="0"/>
          <w:marBottom w:val="0"/>
          <w:divBdr>
            <w:top w:val="none" w:sz="0" w:space="0" w:color="auto"/>
            <w:left w:val="none" w:sz="0" w:space="0" w:color="auto"/>
            <w:bottom w:val="none" w:sz="0" w:space="0" w:color="auto"/>
            <w:right w:val="none" w:sz="0" w:space="0" w:color="auto"/>
          </w:divBdr>
          <w:divsChild>
            <w:div w:id="1086345912">
              <w:marLeft w:val="0"/>
              <w:marRight w:val="0"/>
              <w:marTop w:val="0"/>
              <w:marBottom w:val="0"/>
              <w:divBdr>
                <w:top w:val="none" w:sz="0" w:space="0" w:color="auto"/>
                <w:left w:val="none" w:sz="0" w:space="0" w:color="auto"/>
                <w:bottom w:val="none" w:sz="0" w:space="0" w:color="auto"/>
                <w:right w:val="none" w:sz="0" w:space="0" w:color="auto"/>
              </w:divBdr>
              <w:divsChild>
                <w:div w:id="660276726">
                  <w:marLeft w:val="0"/>
                  <w:marRight w:val="0"/>
                  <w:marTop w:val="0"/>
                  <w:marBottom w:val="0"/>
                  <w:divBdr>
                    <w:top w:val="none" w:sz="0" w:space="0" w:color="auto"/>
                    <w:left w:val="none" w:sz="0" w:space="0" w:color="auto"/>
                    <w:bottom w:val="none" w:sz="0" w:space="0" w:color="auto"/>
                    <w:right w:val="none" w:sz="0" w:space="0" w:color="auto"/>
                  </w:divBdr>
                  <w:divsChild>
                    <w:div w:id="790519044">
                      <w:marLeft w:val="0"/>
                      <w:marRight w:val="0"/>
                      <w:marTop w:val="0"/>
                      <w:marBottom w:val="0"/>
                      <w:divBdr>
                        <w:top w:val="none" w:sz="0" w:space="0" w:color="auto"/>
                        <w:left w:val="none" w:sz="0" w:space="0" w:color="auto"/>
                        <w:bottom w:val="none" w:sz="0" w:space="0" w:color="auto"/>
                        <w:right w:val="none" w:sz="0" w:space="0" w:color="auto"/>
                      </w:divBdr>
                    </w:div>
                    <w:div w:id="1974289917">
                      <w:marLeft w:val="0"/>
                      <w:marRight w:val="0"/>
                      <w:marTop w:val="0"/>
                      <w:marBottom w:val="0"/>
                      <w:divBdr>
                        <w:top w:val="none" w:sz="0" w:space="0" w:color="auto"/>
                        <w:left w:val="none" w:sz="0" w:space="0" w:color="auto"/>
                        <w:bottom w:val="none" w:sz="0" w:space="0" w:color="auto"/>
                        <w:right w:val="none" w:sz="0" w:space="0" w:color="auto"/>
                      </w:divBdr>
                    </w:div>
                    <w:div w:id="615526393">
                      <w:marLeft w:val="0"/>
                      <w:marRight w:val="0"/>
                      <w:marTop w:val="0"/>
                      <w:marBottom w:val="0"/>
                      <w:divBdr>
                        <w:top w:val="none" w:sz="0" w:space="0" w:color="auto"/>
                        <w:left w:val="none" w:sz="0" w:space="0" w:color="auto"/>
                        <w:bottom w:val="none" w:sz="0" w:space="0" w:color="auto"/>
                        <w:right w:val="none" w:sz="0" w:space="0" w:color="auto"/>
                      </w:divBdr>
                    </w:div>
                    <w:div w:id="1721203255">
                      <w:marLeft w:val="0"/>
                      <w:marRight w:val="0"/>
                      <w:marTop w:val="0"/>
                      <w:marBottom w:val="0"/>
                      <w:divBdr>
                        <w:top w:val="none" w:sz="0" w:space="0" w:color="auto"/>
                        <w:left w:val="none" w:sz="0" w:space="0" w:color="auto"/>
                        <w:bottom w:val="none" w:sz="0" w:space="0" w:color="auto"/>
                        <w:right w:val="none" w:sz="0" w:space="0" w:color="auto"/>
                      </w:divBdr>
                    </w:div>
                    <w:div w:id="1178033978">
                      <w:marLeft w:val="0"/>
                      <w:marRight w:val="0"/>
                      <w:marTop w:val="0"/>
                      <w:marBottom w:val="0"/>
                      <w:divBdr>
                        <w:top w:val="none" w:sz="0" w:space="0" w:color="auto"/>
                        <w:left w:val="none" w:sz="0" w:space="0" w:color="auto"/>
                        <w:bottom w:val="none" w:sz="0" w:space="0" w:color="auto"/>
                        <w:right w:val="none" w:sz="0" w:space="0" w:color="auto"/>
                      </w:divBdr>
                    </w:div>
                    <w:div w:id="1374498689">
                      <w:marLeft w:val="0"/>
                      <w:marRight w:val="0"/>
                      <w:marTop w:val="0"/>
                      <w:marBottom w:val="0"/>
                      <w:divBdr>
                        <w:top w:val="none" w:sz="0" w:space="0" w:color="auto"/>
                        <w:left w:val="none" w:sz="0" w:space="0" w:color="auto"/>
                        <w:bottom w:val="none" w:sz="0" w:space="0" w:color="auto"/>
                        <w:right w:val="none" w:sz="0" w:space="0" w:color="auto"/>
                      </w:divBdr>
                    </w:div>
                    <w:div w:id="1959870833">
                      <w:marLeft w:val="0"/>
                      <w:marRight w:val="0"/>
                      <w:marTop w:val="0"/>
                      <w:marBottom w:val="0"/>
                      <w:divBdr>
                        <w:top w:val="none" w:sz="0" w:space="0" w:color="auto"/>
                        <w:left w:val="none" w:sz="0" w:space="0" w:color="auto"/>
                        <w:bottom w:val="none" w:sz="0" w:space="0" w:color="auto"/>
                        <w:right w:val="none" w:sz="0" w:space="0" w:color="auto"/>
                      </w:divBdr>
                    </w:div>
                    <w:div w:id="768309319">
                      <w:marLeft w:val="0"/>
                      <w:marRight w:val="0"/>
                      <w:marTop w:val="0"/>
                      <w:marBottom w:val="0"/>
                      <w:divBdr>
                        <w:top w:val="none" w:sz="0" w:space="0" w:color="auto"/>
                        <w:left w:val="none" w:sz="0" w:space="0" w:color="auto"/>
                        <w:bottom w:val="none" w:sz="0" w:space="0" w:color="auto"/>
                        <w:right w:val="none" w:sz="0" w:space="0" w:color="auto"/>
                      </w:divBdr>
                    </w:div>
                    <w:div w:id="1541554103">
                      <w:marLeft w:val="0"/>
                      <w:marRight w:val="0"/>
                      <w:marTop w:val="0"/>
                      <w:marBottom w:val="0"/>
                      <w:divBdr>
                        <w:top w:val="none" w:sz="0" w:space="0" w:color="auto"/>
                        <w:left w:val="none" w:sz="0" w:space="0" w:color="auto"/>
                        <w:bottom w:val="none" w:sz="0" w:space="0" w:color="auto"/>
                        <w:right w:val="none" w:sz="0" w:space="0" w:color="auto"/>
                      </w:divBdr>
                    </w:div>
                    <w:div w:id="1516576998">
                      <w:marLeft w:val="0"/>
                      <w:marRight w:val="0"/>
                      <w:marTop w:val="0"/>
                      <w:marBottom w:val="0"/>
                      <w:divBdr>
                        <w:top w:val="none" w:sz="0" w:space="0" w:color="auto"/>
                        <w:left w:val="none" w:sz="0" w:space="0" w:color="auto"/>
                        <w:bottom w:val="none" w:sz="0" w:space="0" w:color="auto"/>
                        <w:right w:val="none" w:sz="0" w:space="0" w:color="auto"/>
                      </w:divBdr>
                    </w:div>
                    <w:div w:id="599948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668443">
              <w:marLeft w:val="0"/>
              <w:marRight w:val="0"/>
              <w:marTop w:val="0"/>
              <w:marBottom w:val="0"/>
              <w:divBdr>
                <w:top w:val="none" w:sz="0" w:space="0" w:color="auto"/>
                <w:left w:val="none" w:sz="0" w:space="0" w:color="auto"/>
                <w:bottom w:val="none" w:sz="0" w:space="0" w:color="auto"/>
                <w:right w:val="none" w:sz="0" w:space="0" w:color="auto"/>
              </w:divBdr>
              <w:divsChild>
                <w:div w:id="49036588">
                  <w:marLeft w:val="0"/>
                  <w:marRight w:val="0"/>
                  <w:marTop w:val="0"/>
                  <w:marBottom w:val="0"/>
                  <w:divBdr>
                    <w:top w:val="none" w:sz="0" w:space="0" w:color="auto"/>
                    <w:left w:val="none" w:sz="0" w:space="0" w:color="auto"/>
                    <w:bottom w:val="none" w:sz="0" w:space="0" w:color="auto"/>
                    <w:right w:val="none" w:sz="0" w:space="0" w:color="auto"/>
                  </w:divBdr>
                  <w:divsChild>
                    <w:div w:id="170070218">
                      <w:marLeft w:val="0"/>
                      <w:marRight w:val="0"/>
                      <w:marTop w:val="0"/>
                      <w:marBottom w:val="0"/>
                      <w:divBdr>
                        <w:top w:val="none" w:sz="0" w:space="0" w:color="auto"/>
                        <w:left w:val="none" w:sz="0" w:space="0" w:color="auto"/>
                        <w:bottom w:val="none" w:sz="0" w:space="0" w:color="auto"/>
                        <w:right w:val="none" w:sz="0" w:space="0" w:color="auto"/>
                      </w:divBdr>
                    </w:div>
                    <w:div w:id="261649235">
                      <w:marLeft w:val="0"/>
                      <w:marRight w:val="0"/>
                      <w:marTop w:val="0"/>
                      <w:marBottom w:val="0"/>
                      <w:divBdr>
                        <w:top w:val="none" w:sz="0" w:space="0" w:color="auto"/>
                        <w:left w:val="none" w:sz="0" w:space="0" w:color="auto"/>
                        <w:bottom w:val="none" w:sz="0" w:space="0" w:color="auto"/>
                        <w:right w:val="none" w:sz="0" w:space="0" w:color="auto"/>
                      </w:divBdr>
                    </w:div>
                    <w:div w:id="1590383286">
                      <w:marLeft w:val="0"/>
                      <w:marRight w:val="0"/>
                      <w:marTop w:val="0"/>
                      <w:marBottom w:val="0"/>
                      <w:divBdr>
                        <w:top w:val="none" w:sz="0" w:space="0" w:color="auto"/>
                        <w:left w:val="none" w:sz="0" w:space="0" w:color="auto"/>
                        <w:bottom w:val="none" w:sz="0" w:space="0" w:color="auto"/>
                        <w:right w:val="none" w:sz="0" w:space="0" w:color="auto"/>
                      </w:divBdr>
                    </w:div>
                    <w:div w:id="981080170">
                      <w:marLeft w:val="0"/>
                      <w:marRight w:val="0"/>
                      <w:marTop w:val="0"/>
                      <w:marBottom w:val="0"/>
                      <w:divBdr>
                        <w:top w:val="none" w:sz="0" w:space="0" w:color="auto"/>
                        <w:left w:val="none" w:sz="0" w:space="0" w:color="auto"/>
                        <w:bottom w:val="none" w:sz="0" w:space="0" w:color="auto"/>
                        <w:right w:val="none" w:sz="0" w:space="0" w:color="auto"/>
                      </w:divBdr>
                    </w:div>
                    <w:div w:id="889268263">
                      <w:marLeft w:val="0"/>
                      <w:marRight w:val="0"/>
                      <w:marTop w:val="0"/>
                      <w:marBottom w:val="0"/>
                      <w:divBdr>
                        <w:top w:val="none" w:sz="0" w:space="0" w:color="auto"/>
                        <w:left w:val="none" w:sz="0" w:space="0" w:color="auto"/>
                        <w:bottom w:val="none" w:sz="0" w:space="0" w:color="auto"/>
                        <w:right w:val="none" w:sz="0" w:space="0" w:color="auto"/>
                      </w:divBdr>
                    </w:div>
                    <w:div w:id="1990858825">
                      <w:marLeft w:val="0"/>
                      <w:marRight w:val="0"/>
                      <w:marTop w:val="0"/>
                      <w:marBottom w:val="0"/>
                      <w:divBdr>
                        <w:top w:val="none" w:sz="0" w:space="0" w:color="auto"/>
                        <w:left w:val="none" w:sz="0" w:space="0" w:color="auto"/>
                        <w:bottom w:val="none" w:sz="0" w:space="0" w:color="auto"/>
                        <w:right w:val="none" w:sz="0" w:space="0" w:color="auto"/>
                      </w:divBdr>
                    </w:div>
                    <w:div w:id="1173687191">
                      <w:marLeft w:val="0"/>
                      <w:marRight w:val="0"/>
                      <w:marTop w:val="0"/>
                      <w:marBottom w:val="0"/>
                      <w:divBdr>
                        <w:top w:val="none" w:sz="0" w:space="0" w:color="auto"/>
                        <w:left w:val="none" w:sz="0" w:space="0" w:color="auto"/>
                        <w:bottom w:val="none" w:sz="0" w:space="0" w:color="auto"/>
                        <w:right w:val="none" w:sz="0" w:space="0" w:color="auto"/>
                      </w:divBdr>
                    </w:div>
                    <w:div w:id="638191193">
                      <w:marLeft w:val="0"/>
                      <w:marRight w:val="0"/>
                      <w:marTop w:val="0"/>
                      <w:marBottom w:val="0"/>
                      <w:divBdr>
                        <w:top w:val="none" w:sz="0" w:space="0" w:color="auto"/>
                        <w:left w:val="none" w:sz="0" w:space="0" w:color="auto"/>
                        <w:bottom w:val="none" w:sz="0" w:space="0" w:color="auto"/>
                        <w:right w:val="none" w:sz="0" w:space="0" w:color="auto"/>
                      </w:divBdr>
                    </w:div>
                    <w:div w:id="233859705">
                      <w:marLeft w:val="0"/>
                      <w:marRight w:val="0"/>
                      <w:marTop w:val="0"/>
                      <w:marBottom w:val="0"/>
                      <w:divBdr>
                        <w:top w:val="none" w:sz="0" w:space="0" w:color="auto"/>
                        <w:left w:val="none" w:sz="0" w:space="0" w:color="auto"/>
                        <w:bottom w:val="none" w:sz="0" w:space="0" w:color="auto"/>
                        <w:right w:val="none" w:sz="0" w:space="0" w:color="auto"/>
                      </w:divBdr>
                    </w:div>
                    <w:div w:id="1219635456">
                      <w:marLeft w:val="0"/>
                      <w:marRight w:val="0"/>
                      <w:marTop w:val="0"/>
                      <w:marBottom w:val="0"/>
                      <w:divBdr>
                        <w:top w:val="none" w:sz="0" w:space="0" w:color="auto"/>
                        <w:left w:val="none" w:sz="0" w:space="0" w:color="auto"/>
                        <w:bottom w:val="none" w:sz="0" w:space="0" w:color="auto"/>
                        <w:right w:val="none" w:sz="0" w:space="0" w:color="auto"/>
                      </w:divBdr>
                    </w:div>
                    <w:div w:id="44069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3.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hyperlink" Target="https://n.yam.com/realtime/focus586" TargetMode="External"/><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160</Words>
  <Characters>912</Characters>
  <Application>Microsoft Office Word</Application>
  <DocSecurity>0</DocSecurity>
  <Lines>7</Lines>
  <Paragraphs>2</Paragraphs>
  <ScaleCrop>false</ScaleCrop>
  <Company/>
  <LinksUpToDate>false</LinksUpToDate>
  <CharactersWithSpaces>1070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1</cp:revision>
  <dcterms:created xsi:type="dcterms:W3CDTF">2025-12-16T03:26:00Z</dcterms:created>
  <dcterms:modified xsi:type="dcterms:W3CDTF">2025-12-16T03:30:00Z</dcterms:modified>
</cp:coreProperties>
</file>